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55E2E" w14:textId="77777777" w:rsidR="00727A64" w:rsidRPr="00FB2305" w:rsidRDefault="00E25535" w:rsidP="00385EC5">
      <w:pPr>
        <w:pStyle w:val="BodyText"/>
        <w:spacing w:after="300"/>
        <w:rPr>
          <w:rFonts w:asciiTheme="minorHAnsi" w:hAnsiTheme="minorHAnsi" w:cstheme="minorHAnsi"/>
          <w:b/>
          <w:color w:val="174A7C"/>
          <w:spacing w:val="-10"/>
          <w:sz w:val="40"/>
          <w:szCs w:val="40"/>
        </w:rPr>
      </w:pPr>
      <w:r w:rsidRPr="00FB2305">
        <w:rPr>
          <w:rFonts w:asciiTheme="minorHAnsi" w:hAnsiTheme="minorHAnsi" w:cstheme="minorHAnsi"/>
          <w:b/>
          <w:color w:val="174A7C"/>
          <w:spacing w:val="-10"/>
          <w:sz w:val="40"/>
          <w:szCs w:val="40"/>
        </w:rPr>
        <w:t>Memorandum</w:t>
      </w:r>
    </w:p>
    <w:p w14:paraId="54CADC3B" w14:textId="77777777" w:rsidR="008C6D04" w:rsidRDefault="008C6D04" w:rsidP="008C6D04">
      <w:pPr>
        <w:pStyle w:val="BodyText"/>
        <w:tabs>
          <w:tab w:val="left" w:pos="1260"/>
          <w:tab w:val="left" w:pos="4680"/>
          <w:tab w:val="left" w:pos="5760"/>
        </w:tabs>
        <w:ind w:left="5760" w:hanging="5760"/>
        <w:rPr>
          <w:rFonts w:asciiTheme="minorHAnsi" w:hAnsiTheme="minorHAnsi" w:cstheme="minorHAnsi"/>
          <w:b/>
        </w:rPr>
        <w:sectPr w:rsidR="008C6D04" w:rsidSect="00DF27B7">
          <w:headerReference w:type="default" r:id="rId8"/>
          <w:footerReference w:type="default" r:id="rId9"/>
          <w:headerReference w:type="first" r:id="rId10"/>
          <w:pgSz w:w="12240" w:h="15840" w:code="1"/>
          <w:pgMar w:top="1800" w:right="1800" w:bottom="1440" w:left="1800" w:header="720" w:footer="557" w:gutter="0"/>
          <w:cols w:space="720"/>
          <w:titlePg/>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177EFD" w:rsidRPr="00BD45D8" w14:paraId="0ED213DA" w14:textId="77777777" w:rsidTr="00177EFD">
        <w:tc>
          <w:tcPr>
            <w:tcW w:w="2500" w:type="pct"/>
            <w:vMerge w:val="restart"/>
          </w:tcPr>
          <w:p w14:paraId="5DF4F646" w14:textId="77777777" w:rsidR="00C233DB" w:rsidRPr="00BD45D8" w:rsidRDefault="00177EFD" w:rsidP="00C233DB">
            <w:pPr>
              <w:pStyle w:val="BodyText"/>
              <w:tabs>
                <w:tab w:val="left" w:pos="720"/>
                <w:tab w:val="left" w:pos="126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b/>
                <w:sz w:val="22"/>
              </w:rPr>
              <w:t>From:</w:t>
            </w:r>
            <w:r w:rsidRPr="00BD45D8">
              <w:rPr>
                <w:rFonts w:asciiTheme="minorHAnsi" w:hAnsiTheme="minorHAnsi" w:cstheme="minorHAnsi"/>
                <w:sz w:val="22"/>
              </w:rPr>
              <w:tab/>
            </w:r>
            <w:r w:rsidR="000353A2" w:rsidRPr="00BD45D8">
              <w:rPr>
                <w:rFonts w:asciiTheme="minorHAnsi" w:hAnsiTheme="minorHAnsi" w:cstheme="minorHAnsi"/>
                <w:sz w:val="22"/>
              </w:rPr>
              <w:t>Jeremy Walgrave</w:t>
            </w:r>
            <w:r w:rsidR="00C233DB" w:rsidRPr="00BD45D8">
              <w:rPr>
                <w:rFonts w:asciiTheme="minorHAnsi" w:hAnsiTheme="minorHAnsi" w:cstheme="minorHAnsi"/>
                <w:sz w:val="22"/>
              </w:rPr>
              <w:t>, PE</w:t>
            </w:r>
          </w:p>
          <w:p w14:paraId="056FB541" w14:textId="453EBF5E" w:rsidR="00177EFD" w:rsidRPr="00BD45D8" w:rsidRDefault="00C233DB" w:rsidP="00D65023">
            <w:pPr>
              <w:pStyle w:val="BodyText"/>
              <w:tabs>
                <w:tab w:val="left" w:pos="720"/>
                <w:tab w:val="left" w:pos="1260"/>
                <w:tab w:val="left" w:pos="5760"/>
                <w:tab w:val="left" w:pos="6840"/>
              </w:tabs>
              <w:spacing w:before="0" w:after="0"/>
              <w:ind w:left="720" w:hanging="720"/>
              <w:rPr>
                <w:rFonts w:asciiTheme="minorHAnsi" w:hAnsiTheme="minorHAnsi" w:cstheme="minorHAnsi"/>
                <w:b/>
                <w:sz w:val="22"/>
              </w:rPr>
            </w:pPr>
            <w:r w:rsidRPr="00BD45D8">
              <w:rPr>
                <w:rFonts w:asciiTheme="minorHAnsi" w:hAnsiTheme="minorHAnsi" w:cstheme="minorHAnsi"/>
                <w:sz w:val="22"/>
              </w:rPr>
              <w:t xml:space="preserve">               </w:t>
            </w:r>
            <w:r w:rsidR="005F102E" w:rsidRPr="00BD45D8">
              <w:rPr>
                <w:rFonts w:asciiTheme="minorHAnsi" w:hAnsiTheme="minorHAnsi" w:cstheme="minorHAnsi"/>
                <w:sz w:val="22"/>
              </w:rPr>
              <w:t>Derek Schlea</w:t>
            </w:r>
          </w:p>
        </w:tc>
        <w:tc>
          <w:tcPr>
            <w:tcW w:w="2500" w:type="pct"/>
          </w:tcPr>
          <w:p w14:paraId="29892EB8" w14:textId="396D2CB1" w:rsidR="00177EFD" w:rsidRPr="00BD45D8" w:rsidRDefault="00177EFD" w:rsidP="00DB1763">
            <w:pPr>
              <w:pStyle w:val="BodyText"/>
              <w:tabs>
                <w:tab w:val="left" w:pos="935"/>
                <w:tab w:val="left" w:pos="5760"/>
                <w:tab w:val="left" w:pos="6840"/>
              </w:tabs>
              <w:spacing w:before="0" w:after="0"/>
              <w:rPr>
                <w:rFonts w:asciiTheme="minorHAnsi" w:hAnsiTheme="minorHAnsi" w:cstheme="minorHAnsi"/>
                <w:sz w:val="22"/>
              </w:rPr>
            </w:pPr>
            <w:r w:rsidRPr="00BD45D8">
              <w:rPr>
                <w:rFonts w:asciiTheme="minorHAnsi" w:hAnsiTheme="minorHAnsi" w:cstheme="minorHAnsi"/>
                <w:b/>
                <w:sz w:val="22"/>
              </w:rPr>
              <w:t>Date:</w:t>
            </w:r>
            <w:r w:rsidRPr="00BD45D8">
              <w:rPr>
                <w:rFonts w:asciiTheme="minorHAnsi" w:hAnsiTheme="minorHAnsi" w:cstheme="minorHAnsi"/>
                <w:sz w:val="22"/>
              </w:rPr>
              <w:tab/>
            </w:r>
            <w:r w:rsidR="000353A2" w:rsidRPr="00BD45D8">
              <w:rPr>
                <w:rFonts w:asciiTheme="minorHAnsi" w:hAnsiTheme="minorHAnsi" w:cstheme="minorHAnsi"/>
                <w:sz w:val="22"/>
              </w:rPr>
              <w:t xml:space="preserve">December </w:t>
            </w:r>
            <w:r w:rsidR="004B7563">
              <w:rPr>
                <w:rFonts w:asciiTheme="minorHAnsi" w:hAnsiTheme="minorHAnsi" w:cstheme="minorHAnsi"/>
                <w:sz w:val="22"/>
              </w:rPr>
              <w:t>11</w:t>
            </w:r>
            <w:r w:rsidR="005F102E" w:rsidRPr="00BD45D8">
              <w:rPr>
                <w:rFonts w:asciiTheme="minorHAnsi" w:hAnsiTheme="minorHAnsi" w:cstheme="minorHAnsi"/>
                <w:sz w:val="22"/>
              </w:rPr>
              <w:t>, 2017</w:t>
            </w:r>
          </w:p>
        </w:tc>
      </w:tr>
      <w:tr w:rsidR="00177EFD" w:rsidRPr="00BD45D8" w14:paraId="089798E0" w14:textId="77777777" w:rsidTr="00177EFD">
        <w:tc>
          <w:tcPr>
            <w:tcW w:w="2500" w:type="pct"/>
            <w:vMerge/>
          </w:tcPr>
          <w:p w14:paraId="2C503EDB" w14:textId="77777777" w:rsidR="00177EFD" w:rsidRPr="00BD45D8" w:rsidRDefault="00177EFD" w:rsidP="008C6D04">
            <w:pPr>
              <w:pStyle w:val="BodyText"/>
              <w:tabs>
                <w:tab w:val="left" w:pos="1080"/>
                <w:tab w:val="left" w:pos="1260"/>
                <w:tab w:val="left" w:pos="5760"/>
                <w:tab w:val="left" w:pos="6840"/>
              </w:tabs>
              <w:spacing w:before="0" w:after="0"/>
              <w:rPr>
                <w:rFonts w:asciiTheme="minorHAnsi" w:hAnsiTheme="minorHAnsi" w:cstheme="minorHAnsi"/>
                <w:sz w:val="22"/>
              </w:rPr>
            </w:pPr>
          </w:p>
        </w:tc>
        <w:tc>
          <w:tcPr>
            <w:tcW w:w="2500" w:type="pct"/>
          </w:tcPr>
          <w:p w14:paraId="1D8814ED" w14:textId="77777777" w:rsidR="00177EFD" w:rsidRPr="00BD45D8" w:rsidRDefault="00177EFD" w:rsidP="008F6BF4">
            <w:pPr>
              <w:pStyle w:val="BodyText"/>
              <w:tabs>
                <w:tab w:val="left" w:pos="935"/>
                <w:tab w:val="left" w:pos="5760"/>
                <w:tab w:val="left" w:pos="6840"/>
              </w:tabs>
              <w:spacing w:before="0" w:after="0"/>
              <w:rPr>
                <w:rFonts w:asciiTheme="minorHAnsi" w:hAnsiTheme="minorHAnsi" w:cstheme="minorHAnsi"/>
                <w:sz w:val="22"/>
              </w:rPr>
            </w:pPr>
            <w:r w:rsidRPr="00BD45D8">
              <w:rPr>
                <w:rFonts w:asciiTheme="minorHAnsi" w:hAnsiTheme="minorHAnsi" w:cstheme="minorHAnsi"/>
                <w:sz w:val="22"/>
              </w:rPr>
              <w:tab/>
            </w:r>
          </w:p>
        </w:tc>
      </w:tr>
      <w:tr w:rsidR="00555B00" w:rsidRPr="00BD45D8" w14:paraId="2164FCC1" w14:textId="77777777" w:rsidTr="00177EFD">
        <w:tc>
          <w:tcPr>
            <w:tcW w:w="2500" w:type="pct"/>
          </w:tcPr>
          <w:p w14:paraId="149F7086" w14:textId="77777777" w:rsidR="00C233DB" w:rsidRPr="00BD45D8" w:rsidRDefault="00C233DB" w:rsidP="000353A2">
            <w:pPr>
              <w:pStyle w:val="BodyText"/>
              <w:tabs>
                <w:tab w:val="left" w:pos="720"/>
                <w:tab w:val="left" w:pos="5760"/>
                <w:tab w:val="left" w:pos="6840"/>
              </w:tabs>
              <w:spacing w:before="0" w:after="0"/>
              <w:ind w:left="720" w:hanging="720"/>
              <w:rPr>
                <w:rFonts w:asciiTheme="minorHAnsi" w:hAnsiTheme="minorHAnsi" w:cstheme="minorHAnsi"/>
                <w:b/>
                <w:sz w:val="22"/>
              </w:rPr>
            </w:pPr>
          </w:p>
          <w:p w14:paraId="3AD07582" w14:textId="55EAECE6" w:rsidR="00555B00" w:rsidRPr="00BD45D8" w:rsidRDefault="00555B00" w:rsidP="000353A2">
            <w:pPr>
              <w:pStyle w:val="BodyText"/>
              <w:tabs>
                <w:tab w:val="left" w:pos="72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b/>
                <w:sz w:val="22"/>
              </w:rPr>
              <w:t>To:</w:t>
            </w:r>
            <w:r w:rsidRPr="00BD45D8">
              <w:rPr>
                <w:rFonts w:asciiTheme="minorHAnsi" w:hAnsiTheme="minorHAnsi" w:cstheme="minorHAnsi"/>
                <w:sz w:val="22"/>
              </w:rPr>
              <w:tab/>
            </w:r>
            <w:r w:rsidR="000353A2" w:rsidRPr="00BD45D8">
              <w:rPr>
                <w:rFonts w:asciiTheme="minorHAnsi" w:hAnsiTheme="minorHAnsi" w:cstheme="minorHAnsi"/>
                <w:sz w:val="22"/>
              </w:rPr>
              <w:t>Mike Trojan, MPCA</w:t>
            </w:r>
          </w:p>
        </w:tc>
        <w:tc>
          <w:tcPr>
            <w:tcW w:w="2500" w:type="pct"/>
          </w:tcPr>
          <w:p w14:paraId="43AC79BB" w14:textId="77777777" w:rsidR="00C233DB" w:rsidRPr="00BD45D8" w:rsidRDefault="00C233DB" w:rsidP="00225797">
            <w:pPr>
              <w:pStyle w:val="BodyText"/>
              <w:tabs>
                <w:tab w:val="left" w:pos="935"/>
                <w:tab w:val="left" w:pos="5760"/>
                <w:tab w:val="left" w:pos="6840"/>
              </w:tabs>
              <w:spacing w:before="0" w:after="0"/>
              <w:ind w:left="972" w:hanging="972"/>
              <w:rPr>
                <w:rFonts w:asciiTheme="minorHAnsi" w:hAnsiTheme="minorHAnsi" w:cstheme="minorHAnsi"/>
                <w:b/>
                <w:sz w:val="22"/>
              </w:rPr>
            </w:pPr>
          </w:p>
          <w:p w14:paraId="6A38D58A" w14:textId="293E9D1E" w:rsidR="00555B00" w:rsidRPr="00BD45D8" w:rsidRDefault="00555B00" w:rsidP="00225797">
            <w:pPr>
              <w:pStyle w:val="BodyText"/>
              <w:tabs>
                <w:tab w:val="left" w:pos="935"/>
                <w:tab w:val="left" w:pos="5760"/>
                <w:tab w:val="left" w:pos="6840"/>
              </w:tabs>
              <w:spacing w:before="0" w:after="0"/>
              <w:ind w:left="972" w:hanging="972"/>
              <w:rPr>
                <w:rFonts w:asciiTheme="minorHAnsi" w:hAnsiTheme="minorHAnsi" w:cstheme="minorHAnsi"/>
                <w:sz w:val="22"/>
              </w:rPr>
            </w:pPr>
            <w:r w:rsidRPr="00BD45D8">
              <w:rPr>
                <w:rFonts w:asciiTheme="minorHAnsi" w:hAnsiTheme="minorHAnsi" w:cstheme="minorHAnsi"/>
                <w:b/>
                <w:sz w:val="22"/>
              </w:rPr>
              <w:t>CC:</w:t>
            </w:r>
            <w:r w:rsidRPr="00BD45D8">
              <w:rPr>
                <w:rFonts w:asciiTheme="minorHAnsi" w:hAnsiTheme="minorHAnsi" w:cstheme="minorHAnsi"/>
                <w:sz w:val="22"/>
              </w:rPr>
              <w:tab/>
            </w:r>
            <w:r w:rsidR="00225797" w:rsidRPr="00BD45D8">
              <w:rPr>
                <w:rFonts w:asciiTheme="minorHAnsi" w:hAnsiTheme="minorHAnsi" w:cstheme="minorHAnsi"/>
                <w:sz w:val="22"/>
              </w:rPr>
              <w:t>Andy</w:t>
            </w:r>
            <w:r w:rsidR="00225797" w:rsidRPr="00BD45D8">
              <w:rPr>
                <w:rFonts w:asciiTheme="minorHAnsi" w:hAnsiTheme="minorHAnsi"/>
                <w:sz w:val="22"/>
              </w:rPr>
              <w:t xml:space="preserve"> </w:t>
            </w:r>
            <w:r w:rsidR="00225797" w:rsidRPr="00BD45D8">
              <w:rPr>
                <w:rFonts w:asciiTheme="minorHAnsi" w:hAnsiTheme="minorHAnsi" w:cstheme="minorHAnsi"/>
                <w:sz w:val="22"/>
              </w:rPr>
              <w:t>Erickson, HR Green, AES</w:t>
            </w:r>
          </w:p>
        </w:tc>
      </w:tr>
      <w:tr w:rsidR="00555B00" w:rsidRPr="00BD45D8" w14:paraId="6B1605FE" w14:textId="77777777" w:rsidTr="00177EFD">
        <w:tc>
          <w:tcPr>
            <w:tcW w:w="2500" w:type="pct"/>
          </w:tcPr>
          <w:p w14:paraId="3A4147FD" w14:textId="77777777" w:rsidR="00555B00" w:rsidRPr="00BD45D8" w:rsidRDefault="00555B00" w:rsidP="008F6BF4">
            <w:pPr>
              <w:pStyle w:val="BodyText"/>
              <w:tabs>
                <w:tab w:val="left" w:pos="720"/>
                <w:tab w:val="left" w:pos="5760"/>
                <w:tab w:val="left" w:pos="6840"/>
              </w:tabs>
              <w:spacing w:before="0" w:after="0"/>
              <w:ind w:left="720" w:hanging="720"/>
              <w:rPr>
                <w:rFonts w:asciiTheme="minorHAnsi" w:hAnsiTheme="minorHAnsi" w:cstheme="minorHAnsi"/>
                <w:sz w:val="22"/>
              </w:rPr>
            </w:pPr>
            <w:r w:rsidRPr="00BD45D8">
              <w:rPr>
                <w:rFonts w:asciiTheme="minorHAnsi" w:hAnsiTheme="minorHAnsi" w:cstheme="minorHAnsi"/>
                <w:sz w:val="22"/>
              </w:rPr>
              <w:tab/>
            </w:r>
          </w:p>
        </w:tc>
        <w:tc>
          <w:tcPr>
            <w:tcW w:w="2500" w:type="pct"/>
          </w:tcPr>
          <w:p w14:paraId="75738083" w14:textId="77777777" w:rsidR="00555B00" w:rsidRPr="00BD45D8" w:rsidRDefault="00555B00" w:rsidP="00555B00">
            <w:pPr>
              <w:pStyle w:val="BodyText"/>
              <w:tabs>
                <w:tab w:val="left" w:pos="612"/>
                <w:tab w:val="left" w:pos="5760"/>
                <w:tab w:val="left" w:pos="6840"/>
              </w:tabs>
              <w:spacing w:before="0" w:after="0"/>
              <w:rPr>
                <w:rFonts w:asciiTheme="minorHAnsi" w:hAnsiTheme="minorHAnsi" w:cstheme="minorHAnsi"/>
                <w:i/>
                <w:sz w:val="22"/>
              </w:rPr>
            </w:pPr>
          </w:p>
        </w:tc>
      </w:tr>
    </w:tbl>
    <w:p w14:paraId="46F0CA66" w14:textId="77777777" w:rsidR="008C6D04" w:rsidRPr="00BD45D8" w:rsidRDefault="008C6D04" w:rsidP="008C6D04">
      <w:pPr>
        <w:pStyle w:val="BodyText"/>
        <w:tabs>
          <w:tab w:val="left" w:pos="1080"/>
          <w:tab w:val="left" w:pos="1260"/>
          <w:tab w:val="left" w:pos="5760"/>
          <w:tab w:val="left" w:pos="6840"/>
        </w:tabs>
        <w:spacing w:before="0" w:after="0"/>
        <w:ind w:left="1080" w:hanging="1080"/>
        <w:rPr>
          <w:rFonts w:asciiTheme="minorHAnsi" w:hAnsiTheme="minorHAnsi" w:cstheme="minorHAnsi"/>
          <w:b/>
          <w:sz w:val="22"/>
        </w:rPr>
      </w:pPr>
    </w:p>
    <w:p w14:paraId="1E917EE7" w14:textId="77777777" w:rsidR="008C6D04" w:rsidRPr="00BD45D8" w:rsidRDefault="008C6D04" w:rsidP="00C15A32">
      <w:pPr>
        <w:pStyle w:val="BodyText"/>
        <w:tabs>
          <w:tab w:val="left" w:pos="1260"/>
          <w:tab w:val="left" w:pos="5760"/>
          <w:tab w:val="left" w:pos="6840"/>
        </w:tabs>
        <w:spacing w:before="0" w:after="0"/>
        <w:ind w:left="1260" w:hanging="1260"/>
        <w:rPr>
          <w:rFonts w:asciiTheme="minorHAnsi" w:hAnsiTheme="minorHAnsi" w:cstheme="minorHAnsi"/>
          <w:b/>
          <w:sz w:val="22"/>
        </w:rPr>
        <w:sectPr w:rsidR="008C6D04" w:rsidRPr="00BD45D8" w:rsidSect="00DF27B7">
          <w:type w:val="continuous"/>
          <w:pgSz w:w="12240" w:h="15840" w:code="1"/>
          <w:pgMar w:top="1800" w:right="1800" w:bottom="1440" w:left="1800" w:header="720" w:footer="557" w:gutter="0"/>
          <w:cols w:space="720"/>
          <w:titlePg/>
          <w:docGrid w:linePitch="360"/>
        </w:sectPr>
      </w:pPr>
    </w:p>
    <w:p w14:paraId="4EBE2135" w14:textId="08FD1577" w:rsidR="00217091" w:rsidRPr="00BD45D8" w:rsidRDefault="00F0349E" w:rsidP="008C6D04">
      <w:pPr>
        <w:pStyle w:val="BodyText"/>
        <w:tabs>
          <w:tab w:val="left" w:pos="1080"/>
          <w:tab w:val="left" w:pos="5760"/>
          <w:tab w:val="left" w:pos="6840"/>
        </w:tabs>
        <w:spacing w:before="0" w:after="0"/>
        <w:ind w:left="1080" w:hanging="1080"/>
        <w:rPr>
          <w:rFonts w:asciiTheme="minorHAnsi" w:hAnsiTheme="minorHAnsi" w:cstheme="minorHAnsi"/>
          <w:sz w:val="22"/>
        </w:rPr>
      </w:pPr>
      <w:r w:rsidRPr="00BD45D8">
        <w:rPr>
          <w:rFonts w:asciiTheme="minorHAnsi" w:hAnsiTheme="minorHAnsi" w:cstheme="minorHAnsi"/>
          <w:b/>
          <w:sz w:val="22"/>
        </w:rPr>
        <w:t>Subject</w:t>
      </w:r>
      <w:r w:rsidR="00C15A32" w:rsidRPr="00BD45D8">
        <w:rPr>
          <w:rFonts w:asciiTheme="minorHAnsi" w:hAnsiTheme="minorHAnsi" w:cstheme="minorHAnsi"/>
          <w:b/>
          <w:sz w:val="22"/>
        </w:rPr>
        <w:t>:</w:t>
      </w:r>
      <w:r w:rsidR="00C15A32" w:rsidRPr="00BD45D8">
        <w:rPr>
          <w:rFonts w:asciiTheme="minorHAnsi" w:hAnsiTheme="minorHAnsi" w:cstheme="minorHAnsi"/>
          <w:b/>
          <w:sz w:val="22"/>
        </w:rPr>
        <w:tab/>
      </w:r>
      <w:r w:rsidR="000353A2" w:rsidRPr="00BD45D8">
        <w:rPr>
          <w:rFonts w:asciiTheme="minorHAnsi" w:hAnsiTheme="minorHAnsi" w:cstheme="minorHAnsi"/>
          <w:sz w:val="22"/>
        </w:rPr>
        <w:t xml:space="preserve">Minnesota Stormwater Manual Updates </w:t>
      </w:r>
      <w:r w:rsidR="00EE7DF1" w:rsidRPr="00BD45D8">
        <w:rPr>
          <w:rFonts w:asciiTheme="minorHAnsi" w:hAnsiTheme="minorHAnsi" w:cstheme="minorHAnsi"/>
          <w:sz w:val="22"/>
        </w:rPr>
        <w:t>–</w:t>
      </w:r>
      <w:r w:rsidR="000353A2" w:rsidRPr="00BD45D8">
        <w:rPr>
          <w:rFonts w:asciiTheme="minorHAnsi" w:hAnsiTheme="minorHAnsi" w:cstheme="minorHAnsi"/>
          <w:sz w:val="22"/>
        </w:rPr>
        <w:t xml:space="preserve"> </w:t>
      </w:r>
      <w:r w:rsidR="00022631">
        <w:rPr>
          <w:rFonts w:asciiTheme="minorHAnsi" w:hAnsiTheme="minorHAnsi" w:cstheme="minorHAnsi"/>
          <w:sz w:val="22"/>
        </w:rPr>
        <w:t>Wet Swales</w:t>
      </w:r>
    </w:p>
    <w:p w14:paraId="6F0CDE6B" w14:textId="77777777" w:rsidR="00C15A32" w:rsidRPr="00C15A32" w:rsidRDefault="00C15A32" w:rsidP="00FB2305">
      <w:pPr>
        <w:pStyle w:val="BodyText"/>
        <w:pBdr>
          <w:bottom w:val="single" w:sz="24" w:space="1" w:color="174A7C"/>
        </w:pBdr>
        <w:tabs>
          <w:tab w:val="left" w:pos="1080"/>
          <w:tab w:val="left" w:pos="5760"/>
          <w:tab w:val="left" w:pos="6840"/>
        </w:tabs>
        <w:spacing w:before="0" w:after="0"/>
        <w:ind w:left="1080" w:hanging="1080"/>
        <w:jc w:val="right"/>
        <w:rPr>
          <w:rFonts w:asciiTheme="minorHAnsi" w:hAnsiTheme="minorHAnsi" w:cstheme="minorHAnsi"/>
          <w:b/>
        </w:rPr>
      </w:pPr>
    </w:p>
    <w:p w14:paraId="4145C09E" w14:textId="5AC70BF5" w:rsidR="00036FC7" w:rsidRDefault="00C93297" w:rsidP="00C86B4D">
      <w:pPr>
        <w:pStyle w:val="MemoHeading1"/>
        <w:numPr>
          <w:ilvl w:val="0"/>
          <w:numId w:val="1"/>
        </w:numPr>
        <w:ind w:left="360"/>
      </w:pPr>
      <w:r>
        <w:t>Wet Swale Overview Page</w:t>
      </w:r>
    </w:p>
    <w:p w14:paraId="25FD9420" w14:textId="19FF2C3D"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Brief definition</w:t>
      </w:r>
    </w:p>
    <w:p w14:paraId="785DAC1A" w14:textId="280346B7" w:rsidR="00327CDC" w:rsidRDefault="00327CDC" w:rsidP="00AE7ED6">
      <w:pPr>
        <w:pStyle w:val="BodyText"/>
        <w:spacing w:line="240" w:lineRule="auto"/>
        <w:rPr>
          <w:ins w:id="0" w:author="Trojan, Mike" w:date="2018-02-28T15:07:00Z"/>
          <w:rFonts w:asciiTheme="minorHAnsi" w:hAnsiTheme="minorHAnsi"/>
          <w:szCs w:val="20"/>
        </w:rPr>
      </w:pPr>
      <w:r w:rsidRPr="00327CDC">
        <w:rPr>
          <w:rFonts w:asciiTheme="minorHAnsi" w:hAnsiTheme="minorHAnsi"/>
          <w:szCs w:val="20"/>
        </w:rPr>
        <w:t>Wet swales occur when the water table is located very close to the surface or water does not readily drain out of the swale. A wet swale acts as a very long and linear shallow biofiltration</w:t>
      </w:r>
      <w:ins w:id="1" w:author="Trojan, Mike" w:date="2018-02-01T10:18:00Z">
        <w:r w:rsidR="00A30251">
          <w:rPr>
            <w:rFonts w:asciiTheme="minorHAnsi" w:hAnsiTheme="minorHAnsi"/>
            <w:szCs w:val="20"/>
          </w:rPr>
          <w:t xml:space="preserve"> or wetland</w:t>
        </w:r>
      </w:ins>
      <w:ins w:id="2" w:author="Trojan, Mike" w:date="2018-02-22T14:15:00Z">
        <w:r w:rsidRPr="00327CDC">
          <w:rPr>
            <w:rFonts w:asciiTheme="minorHAnsi" w:hAnsiTheme="minorHAnsi"/>
            <w:szCs w:val="20"/>
          </w:rPr>
          <w:t xml:space="preserve"> </w:t>
        </w:r>
      </w:ins>
      <w:r w:rsidRPr="00327CDC">
        <w:rPr>
          <w:rFonts w:asciiTheme="minorHAnsi" w:hAnsiTheme="minorHAnsi"/>
          <w:szCs w:val="20"/>
        </w:rPr>
        <w:t xml:space="preserve">treatment system. </w:t>
      </w:r>
      <w:ins w:id="3" w:author="Trojan, Mike" w:date="2018-02-28T15:04:00Z">
        <w:r w:rsidR="00EF3DCF">
          <w:rPr>
            <w:rFonts w:asciiTheme="minorHAnsi" w:hAnsiTheme="minorHAnsi"/>
            <w:szCs w:val="20"/>
          </w:rPr>
          <w:t>Wet swales do not provide volume reduction and have limited treatment capability. Incorporation of check dams into the design allows treatment of a portion or all of the water quality volume</w:t>
        </w:r>
      </w:ins>
      <w:del w:id="4" w:author="Trojan, Mike" w:date="2018-02-28T15:06:00Z">
        <w:r w:rsidRPr="00327CDC" w:rsidDel="00EF3DCF">
          <w:rPr>
            <w:rFonts w:asciiTheme="minorHAnsi" w:hAnsiTheme="minorHAnsi"/>
            <w:szCs w:val="20"/>
          </w:rPr>
          <w:delText>The entire water quality treatment volume is stored</w:delText>
        </w:r>
      </w:del>
      <w:r w:rsidRPr="00327CDC">
        <w:rPr>
          <w:rFonts w:asciiTheme="minorHAnsi" w:hAnsiTheme="minorHAnsi"/>
          <w:szCs w:val="20"/>
        </w:rPr>
        <w:t xml:space="preserve"> within a series of cells created by </w:t>
      </w:r>
      <w:ins w:id="5" w:author="Trojan, Mike" w:date="2018-02-28T15:07:00Z">
        <w:r w:rsidR="00EF3DCF">
          <w:rPr>
            <w:rFonts w:asciiTheme="minorHAnsi" w:hAnsiTheme="minorHAnsi"/>
            <w:szCs w:val="20"/>
          </w:rPr>
          <w:t xml:space="preserve">the </w:t>
        </w:r>
      </w:ins>
      <w:r w:rsidRPr="00327CDC">
        <w:rPr>
          <w:rFonts w:asciiTheme="minorHAnsi" w:hAnsiTheme="minorHAnsi"/>
          <w:szCs w:val="20"/>
        </w:rPr>
        <w:t>check</w:t>
      </w:r>
      <w:r w:rsidR="00AE7ED6">
        <w:rPr>
          <w:rFonts w:asciiTheme="minorHAnsi" w:hAnsiTheme="minorHAnsi"/>
          <w:szCs w:val="20"/>
        </w:rPr>
        <w:t xml:space="preserve"> </w:t>
      </w:r>
      <w:r w:rsidRPr="00327CDC">
        <w:rPr>
          <w:rFonts w:asciiTheme="minorHAnsi" w:hAnsiTheme="minorHAnsi"/>
          <w:szCs w:val="20"/>
        </w:rPr>
        <w:t xml:space="preserve">dams. </w:t>
      </w:r>
      <w:ins w:id="6" w:author="Trojan, Mike" w:date="2018-02-28T15:07:00Z">
        <w:r w:rsidR="00EF3DCF">
          <w:rPr>
            <w:rFonts w:asciiTheme="minorHAnsi" w:hAnsiTheme="minorHAnsi"/>
            <w:szCs w:val="20"/>
          </w:rPr>
          <w:t xml:space="preserve">Wet swales </w:t>
        </w:r>
      </w:ins>
      <w:del w:id="7" w:author="Trojan, Mike" w:date="2018-02-28T15:07:00Z">
        <w:r w:rsidRPr="00327CDC" w:rsidDel="00EF3DCF">
          <w:rPr>
            <w:rFonts w:asciiTheme="minorHAnsi" w:hAnsiTheme="minorHAnsi"/>
            <w:szCs w:val="20"/>
          </w:rPr>
          <w:delText xml:space="preserve">Cells may be </w:delText>
        </w:r>
      </w:del>
      <w:r w:rsidRPr="00327CDC">
        <w:rPr>
          <w:rFonts w:asciiTheme="minorHAnsi" w:hAnsiTheme="minorHAnsi"/>
          <w:szCs w:val="20"/>
        </w:rPr>
        <w:t xml:space="preserve">planted with emergent wetland plant species </w:t>
      </w:r>
      <w:del w:id="8" w:author="Trojan, Mike" w:date="2018-02-28T15:07:00Z">
        <w:r w:rsidRPr="00327CDC" w:rsidDel="00EF3DCF">
          <w:rPr>
            <w:rFonts w:asciiTheme="minorHAnsi" w:hAnsiTheme="minorHAnsi"/>
            <w:szCs w:val="20"/>
          </w:rPr>
          <w:delText>to</w:delText>
        </w:r>
      </w:del>
      <w:ins w:id="9" w:author="Trojan, Mike" w:date="2018-02-28T15:07:00Z">
        <w:r w:rsidR="00EF3DCF">
          <w:rPr>
            <w:rFonts w:asciiTheme="minorHAnsi" w:hAnsiTheme="minorHAnsi"/>
            <w:szCs w:val="20"/>
          </w:rPr>
          <w:t>provide</w:t>
        </w:r>
      </w:ins>
      <w:r w:rsidRPr="00327CDC">
        <w:rPr>
          <w:rFonts w:asciiTheme="minorHAnsi" w:hAnsiTheme="minorHAnsi"/>
          <w:szCs w:val="20"/>
        </w:rPr>
        <w:t xml:space="preserve"> improve</w:t>
      </w:r>
      <w:ins w:id="10" w:author="Trojan, Mike" w:date="2018-02-28T15:07:00Z">
        <w:r w:rsidR="00EF3DCF">
          <w:rPr>
            <w:rFonts w:asciiTheme="minorHAnsi" w:hAnsiTheme="minorHAnsi"/>
            <w:szCs w:val="20"/>
          </w:rPr>
          <w:t>d</w:t>
        </w:r>
      </w:ins>
      <w:r w:rsidRPr="00327CDC">
        <w:rPr>
          <w:rFonts w:asciiTheme="minorHAnsi" w:hAnsiTheme="minorHAnsi"/>
          <w:szCs w:val="20"/>
        </w:rPr>
        <w:t xml:space="preserve"> pollutant removal.</w:t>
      </w:r>
      <w:ins w:id="11" w:author="Trojan, Mike" w:date="2018-02-28T15:08:00Z">
        <w:r w:rsidR="00EF3DCF">
          <w:rPr>
            <w:rFonts w:asciiTheme="minorHAnsi" w:hAnsiTheme="minorHAnsi"/>
            <w:szCs w:val="20"/>
          </w:rPr>
          <w:t xml:space="preserve"> Wet swales may be used as pretreatment practices.</w:t>
        </w:r>
      </w:ins>
      <w:r w:rsidRPr="00327CDC">
        <w:rPr>
          <w:rFonts w:asciiTheme="minorHAnsi" w:hAnsiTheme="minorHAnsi"/>
          <w:szCs w:val="20"/>
        </w:rPr>
        <w:t xml:space="preserve"> Wet swales are commonly used for drainage areas less than 5 acres in size.</w:t>
      </w:r>
    </w:p>
    <w:p w14:paraId="6D45A116" w14:textId="0DB81CDA" w:rsidR="00EF3DCF" w:rsidRPr="00327CDC" w:rsidDel="00EF3DCF" w:rsidRDefault="00EF3DCF" w:rsidP="00AE7ED6">
      <w:pPr>
        <w:pStyle w:val="BodyText"/>
        <w:spacing w:line="240" w:lineRule="auto"/>
        <w:rPr>
          <w:del w:id="12" w:author="Trojan, Mike" w:date="2018-02-28T15:07:00Z"/>
          <w:rFonts w:asciiTheme="minorHAnsi" w:hAnsiTheme="minorHAnsi"/>
          <w:szCs w:val="20"/>
        </w:rPr>
      </w:pPr>
    </w:p>
    <w:p w14:paraId="4A21F145" w14:textId="3CA05B47" w:rsidR="00AC0B3A" w:rsidRPr="00C93297" w:rsidRDefault="00AC0B3A" w:rsidP="00327CDC">
      <w:pPr>
        <w:pStyle w:val="BodyText"/>
        <w:rPr>
          <w:rFonts w:asciiTheme="minorHAnsi" w:hAnsiTheme="minorHAnsi"/>
          <w:b/>
          <w:color w:val="1F497D" w:themeColor="text2"/>
          <w:sz w:val="24"/>
        </w:rPr>
      </w:pPr>
      <w:r w:rsidRPr="00C93297">
        <w:rPr>
          <w:rFonts w:asciiTheme="minorHAnsi" w:hAnsiTheme="minorHAnsi"/>
          <w:b/>
          <w:color w:val="1F497D" w:themeColor="text2"/>
          <w:sz w:val="24"/>
        </w:rPr>
        <w:t>Function within the treatment train</w:t>
      </w:r>
    </w:p>
    <w:p w14:paraId="4B627B09" w14:textId="6DA38764" w:rsidR="00EF3DCF" w:rsidRDefault="00EF3DCF" w:rsidP="00BD45D8">
      <w:pPr>
        <w:pStyle w:val="BodyText"/>
        <w:spacing w:line="240" w:lineRule="auto"/>
        <w:rPr>
          <w:ins w:id="13" w:author="Trojan, Mike" w:date="2018-02-28T15:08:00Z"/>
          <w:rFonts w:asciiTheme="minorHAnsi" w:hAnsiTheme="minorHAnsi"/>
        </w:rPr>
      </w:pPr>
      <w:ins w:id="14" w:author="Trojan, Mike" w:date="2018-02-28T15:09:00Z">
        <w:r>
          <w:rPr>
            <w:rFonts w:asciiTheme="minorHAnsi" w:hAnsiTheme="minorHAnsi"/>
          </w:rPr>
          <w:t>Wet swales provide limited water quality treatment and no volume control and are not recommended practices unless options for other BMPs are limited.</w:t>
        </w:r>
      </w:ins>
    </w:p>
    <w:p w14:paraId="0A1CEB41" w14:textId="4099125E" w:rsidR="008F3BC7" w:rsidRPr="00BD45D8" w:rsidRDefault="00D962E6" w:rsidP="00BD45D8">
      <w:pPr>
        <w:pStyle w:val="BodyText"/>
        <w:spacing w:line="240" w:lineRule="auto"/>
        <w:rPr>
          <w:rFonts w:asciiTheme="minorHAnsi" w:hAnsiTheme="minorHAnsi"/>
        </w:rPr>
      </w:pPr>
      <w:r w:rsidRPr="00BD45D8">
        <w:rPr>
          <w:rFonts w:asciiTheme="minorHAnsi" w:hAnsiTheme="minorHAnsi"/>
        </w:rPr>
        <w:t>Wet swale</w:t>
      </w:r>
      <w:r w:rsidR="00F35F1C" w:rsidRPr="00BD45D8">
        <w:rPr>
          <w:rFonts w:asciiTheme="minorHAnsi" w:hAnsiTheme="minorHAnsi"/>
        </w:rPr>
        <w:t>s</w:t>
      </w:r>
      <w:r w:rsidRPr="00BD45D8">
        <w:rPr>
          <w:rFonts w:asciiTheme="minorHAnsi" w:hAnsiTheme="minorHAnsi"/>
        </w:rPr>
        <w:t xml:space="preserve"> are designed primarily as in-line systems for stormwater quality and typically are used in conjunction with other structural controls in the stormwater </w:t>
      </w:r>
      <w:hyperlink r:id="rId11" w:history="1">
        <w:r w:rsidRPr="0052537E">
          <w:rPr>
            <w:rStyle w:val="Hyperlink"/>
            <w:rFonts w:asciiTheme="minorHAnsi" w:hAnsiTheme="minorHAnsi"/>
          </w:rPr>
          <w:t>treatment train</w:t>
        </w:r>
      </w:hyperlink>
      <w:r w:rsidRPr="00BD45D8">
        <w:rPr>
          <w:rFonts w:asciiTheme="minorHAnsi" w:hAnsiTheme="minorHAnsi"/>
        </w:rPr>
        <w:t>.</w:t>
      </w:r>
      <w:r w:rsidR="00A82090" w:rsidRPr="00BD45D8">
        <w:rPr>
          <w:rFonts w:asciiTheme="minorHAnsi" w:hAnsiTheme="minorHAnsi"/>
        </w:rPr>
        <w:t xml:space="preserve"> Wet swales</w:t>
      </w:r>
      <w:r w:rsidRPr="00BD45D8">
        <w:rPr>
          <w:rFonts w:asciiTheme="minorHAnsi" w:hAnsiTheme="minorHAnsi"/>
        </w:rPr>
        <w:t xml:space="preserve"> </w:t>
      </w:r>
      <w:r w:rsidRPr="00D825D3">
        <w:rPr>
          <w:rFonts w:asciiTheme="minorHAnsi" w:hAnsiTheme="minorHAnsi"/>
        </w:rPr>
        <w:t>may</w:t>
      </w:r>
      <w:r w:rsidR="001343D1" w:rsidRPr="00D825D3">
        <w:rPr>
          <w:rStyle w:val="Hyperlink"/>
          <w:rFonts w:asciiTheme="minorHAnsi" w:hAnsiTheme="minorHAnsi"/>
          <w:color w:val="auto"/>
          <w:u w:val="none"/>
        </w:rPr>
        <w:t xml:space="preserve"> be </w:t>
      </w:r>
      <w:r w:rsidR="00FF183B" w:rsidRPr="00D825D3">
        <w:rPr>
          <w:rFonts w:asciiTheme="minorHAnsi" w:hAnsiTheme="minorHAnsi"/>
        </w:rPr>
        <w:t xml:space="preserve">used </w:t>
      </w:r>
      <w:r w:rsidR="00FF183B">
        <w:rPr>
          <w:rFonts w:asciiTheme="minorHAnsi" w:hAnsiTheme="minorHAnsi"/>
        </w:rPr>
        <w:t>at various locations within a treatment train and can be used for pre-treatment, conveyance, and/or primary treatment</w:t>
      </w:r>
      <w:r w:rsidRPr="00BD45D8">
        <w:rPr>
          <w:rFonts w:asciiTheme="minorHAnsi" w:hAnsiTheme="minorHAnsi"/>
        </w:rPr>
        <w:t>.</w:t>
      </w:r>
    </w:p>
    <w:p w14:paraId="257516FE"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MPCA permit applicability</w:t>
      </w:r>
    </w:p>
    <w:p w14:paraId="4183220A" w14:textId="711C39B6" w:rsidR="00A82090" w:rsidRPr="00882879" w:rsidRDefault="00A82090" w:rsidP="00BD45D8">
      <w:pPr>
        <w:pStyle w:val="BodyText"/>
        <w:spacing w:line="240" w:lineRule="auto"/>
        <w:rPr>
          <w:rFonts w:asciiTheme="minorHAnsi" w:hAnsiTheme="minorHAnsi"/>
        </w:rPr>
      </w:pPr>
      <w:r w:rsidRPr="00882879">
        <w:rPr>
          <w:rFonts w:asciiTheme="minorHAnsi" w:hAnsiTheme="minorHAnsi"/>
        </w:rPr>
        <w:t xml:space="preserve">One of the goals of this Manual is to facilitate understanding of and compliance with the </w:t>
      </w:r>
      <w:hyperlink r:id="rId12" w:history="1">
        <w:r w:rsidRPr="00882879">
          <w:rPr>
            <w:rStyle w:val="Hyperlink"/>
            <w:rFonts w:asciiTheme="minorHAnsi" w:hAnsiTheme="minorHAnsi"/>
          </w:rPr>
          <w:t>MPCA Construction General Permit (CGP)</w:t>
        </w:r>
      </w:hyperlink>
      <w:r w:rsidRPr="00882879">
        <w:rPr>
          <w:rFonts w:asciiTheme="minorHAnsi" w:hAnsiTheme="minorHAnsi"/>
        </w:rPr>
        <w:t>, which includes design and performance standards for permanent stormwater management systems. These standards must be applied in all projects in which at least 1 acre of new impervious area is being created, and the permit stipulates certain standards for various categories of stormwater management practices.</w:t>
      </w:r>
    </w:p>
    <w:p w14:paraId="301C294D" w14:textId="25FAACA6" w:rsidR="00A82090" w:rsidRPr="00882879" w:rsidRDefault="00C87AF8" w:rsidP="00BD45D8">
      <w:pPr>
        <w:pStyle w:val="BodyText"/>
        <w:spacing w:line="240" w:lineRule="auto"/>
        <w:rPr>
          <w:rFonts w:asciiTheme="minorHAnsi" w:hAnsiTheme="minorHAnsi"/>
        </w:rPr>
      </w:pPr>
      <w:ins w:id="15" w:author="Trojan, Mike" w:date="2018-02-28T15:16:00Z">
        <w:r>
          <w:rPr>
            <w:rFonts w:asciiTheme="minorHAnsi" w:hAnsiTheme="minorHAnsi"/>
          </w:rPr>
          <w:t xml:space="preserve">When volume control is </w:t>
        </w:r>
      </w:ins>
      <w:ins w:id="16" w:author="Trojan, Mike" w:date="2018-02-28T15:18:00Z">
        <w:r>
          <w:rPr>
            <w:rFonts w:asciiTheme="minorHAnsi" w:hAnsiTheme="minorHAnsi"/>
          </w:rPr>
          <w:t>constrained</w:t>
        </w:r>
      </w:ins>
      <w:ins w:id="17" w:author="Trojan, Mike" w:date="2018-02-28T15:16:00Z">
        <w:r>
          <w:rPr>
            <w:rFonts w:asciiTheme="minorHAnsi" w:hAnsiTheme="minorHAnsi"/>
          </w:rPr>
          <w:t xml:space="preserve"> at a site and other BMP options (e.g. constructed pond, media filter)</w:t>
        </w:r>
      </w:ins>
      <w:ins w:id="18" w:author="Trojan, Mike" w:date="2018-02-28T15:17:00Z">
        <w:r>
          <w:rPr>
            <w:rFonts w:asciiTheme="minorHAnsi" w:hAnsiTheme="minorHAnsi"/>
          </w:rPr>
          <w:t xml:space="preserve"> are not feasible</w:t>
        </w:r>
      </w:ins>
      <w:ins w:id="19" w:author="Trojan, Mike" w:date="2018-02-28T15:18:00Z">
        <w:r>
          <w:rPr>
            <w:rFonts w:asciiTheme="minorHAnsi" w:hAnsiTheme="minorHAnsi"/>
          </w:rPr>
          <w:t xml:space="preserve">, a wet swale with check dams provides treatment for a portion or all of the water quality volume stored behind the check dams. </w:t>
        </w:r>
      </w:ins>
      <w:r w:rsidR="00A82090" w:rsidRPr="00882879">
        <w:rPr>
          <w:rFonts w:asciiTheme="minorHAnsi" w:hAnsiTheme="minorHAnsi"/>
        </w:rPr>
        <w:t xml:space="preserve">For regulatory purposes, </w:t>
      </w:r>
      <w:r w:rsidR="0052537E" w:rsidRPr="00882879">
        <w:rPr>
          <w:rFonts w:asciiTheme="minorHAnsi" w:hAnsiTheme="minorHAnsi"/>
        </w:rPr>
        <w:t>wet</w:t>
      </w:r>
      <w:r w:rsidR="00A25576" w:rsidRPr="00882879">
        <w:rPr>
          <w:rFonts w:asciiTheme="minorHAnsi" w:hAnsiTheme="minorHAnsi"/>
        </w:rPr>
        <w:t xml:space="preserve"> swales</w:t>
      </w:r>
      <w:ins w:id="20" w:author="Trojan, Mike" w:date="2018-02-28T15:13:00Z">
        <w:r w:rsidR="00EF3DCF">
          <w:rPr>
            <w:rFonts w:asciiTheme="minorHAnsi" w:hAnsiTheme="minorHAnsi"/>
          </w:rPr>
          <w:t xml:space="preserve"> that incorporate check dams into their design</w:t>
        </w:r>
      </w:ins>
      <w:r w:rsidR="00A82090" w:rsidRPr="00882879">
        <w:rPr>
          <w:rFonts w:asciiTheme="minorHAnsi" w:hAnsiTheme="minorHAnsi"/>
        </w:rPr>
        <w:t xml:space="preserve"> fall under the “Infiltration / Filtration" category described in Part III.D.1.</w:t>
      </w:r>
      <w:r w:rsidR="0052537E" w:rsidRPr="00882879">
        <w:rPr>
          <w:rFonts w:asciiTheme="minorHAnsi" w:hAnsiTheme="minorHAnsi"/>
        </w:rPr>
        <w:t xml:space="preserve"> </w:t>
      </w:r>
      <w:r w:rsidR="00A82090" w:rsidRPr="00882879">
        <w:rPr>
          <w:rFonts w:asciiTheme="minorHAnsi" w:hAnsiTheme="minorHAnsi"/>
        </w:rPr>
        <w:t xml:space="preserve">of the </w:t>
      </w:r>
      <w:hyperlink r:id="rId13" w:history="1">
        <w:r w:rsidR="00A82090" w:rsidRPr="00882879">
          <w:rPr>
            <w:rStyle w:val="Hyperlink"/>
            <w:rFonts w:asciiTheme="minorHAnsi" w:hAnsiTheme="minorHAnsi"/>
          </w:rPr>
          <w:t>MPCA CGP</w:t>
        </w:r>
      </w:hyperlink>
      <w:r w:rsidR="00A82090" w:rsidRPr="00882879">
        <w:rPr>
          <w:rFonts w:asciiTheme="minorHAnsi" w:hAnsiTheme="minorHAnsi"/>
        </w:rPr>
        <w:t xml:space="preserve">. If used in combination with other practices, credit for combined stormwater treatment can be given. Due to the statewide prevalence of the MPCA permit, design guidance in this section is presented with the assumption that the permit does apply. </w:t>
      </w:r>
      <w:r w:rsidR="00FF183B" w:rsidRPr="00882879">
        <w:rPr>
          <w:rFonts w:asciiTheme="minorHAnsi" w:hAnsiTheme="minorHAnsi"/>
        </w:rPr>
        <w:lastRenderedPageBreak/>
        <w:t>A</w:t>
      </w:r>
      <w:r w:rsidR="00A82090" w:rsidRPr="00882879">
        <w:rPr>
          <w:rFonts w:asciiTheme="minorHAnsi" w:hAnsiTheme="minorHAnsi"/>
        </w:rPr>
        <w:t xml:space="preserve">lthough it is expected that in many cases the </w:t>
      </w:r>
      <w:r w:rsidR="0052537E" w:rsidRPr="00882879">
        <w:rPr>
          <w:rFonts w:asciiTheme="minorHAnsi" w:hAnsiTheme="minorHAnsi"/>
        </w:rPr>
        <w:t>wet</w:t>
      </w:r>
      <w:r w:rsidR="00A25576" w:rsidRPr="00882879">
        <w:rPr>
          <w:rFonts w:asciiTheme="minorHAnsi" w:hAnsiTheme="minorHAnsi"/>
        </w:rPr>
        <w:t xml:space="preserve"> swale</w:t>
      </w:r>
      <w:r w:rsidR="00A82090" w:rsidRPr="00882879">
        <w:rPr>
          <w:rFonts w:asciiTheme="minorHAnsi" w:hAnsiTheme="minorHAnsi"/>
        </w:rPr>
        <w:t xml:space="preserve"> will be used in combination with other practices, standards are described for the case in which it is a stand-alone practice.</w:t>
      </w:r>
    </w:p>
    <w:p w14:paraId="36C54023" w14:textId="40716A55" w:rsidR="00A82090" w:rsidRPr="00882879" w:rsidRDefault="00A82090" w:rsidP="00BD45D8">
      <w:pPr>
        <w:pStyle w:val="BodyText"/>
        <w:spacing w:line="240" w:lineRule="auto"/>
        <w:rPr>
          <w:rFonts w:asciiTheme="minorHAnsi" w:hAnsiTheme="minorHAnsi"/>
        </w:rPr>
      </w:pPr>
      <w:r w:rsidRPr="00882879">
        <w:rPr>
          <w:rFonts w:asciiTheme="minorHAnsi" w:hAnsiTheme="minorHAnsi"/>
        </w:rPr>
        <w:t xml:space="preserve">The following terms are thus used in the text to distinguish various levels of </w:t>
      </w:r>
      <w:r w:rsidR="0052537E" w:rsidRPr="00882879">
        <w:rPr>
          <w:rFonts w:asciiTheme="minorHAnsi" w:hAnsiTheme="minorHAnsi"/>
        </w:rPr>
        <w:t>wet</w:t>
      </w:r>
      <w:r w:rsidR="00A25576" w:rsidRPr="00882879">
        <w:rPr>
          <w:rFonts w:asciiTheme="minorHAnsi" w:hAnsiTheme="minorHAnsi"/>
        </w:rPr>
        <w:t xml:space="preserve"> swale</w:t>
      </w:r>
      <w:r w:rsidRPr="00882879">
        <w:rPr>
          <w:rFonts w:asciiTheme="minorHAnsi" w:hAnsiTheme="minorHAnsi"/>
        </w:rPr>
        <w:t xml:space="preserve"> design guidance:</w:t>
      </w:r>
    </w:p>
    <w:p w14:paraId="7D8CFD7C" w14:textId="013B7794" w:rsidR="00A82090" w:rsidRPr="00882879" w:rsidRDefault="00A82090" w:rsidP="00BD45D8">
      <w:pPr>
        <w:pStyle w:val="BodyText"/>
        <w:spacing w:line="240" w:lineRule="auto"/>
        <w:rPr>
          <w:rFonts w:asciiTheme="minorHAnsi" w:hAnsiTheme="minorHAnsi"/>
        </w:rPr>
      </w:pPr>
      <w:r w:rsidRPr="00882879">
        <w:rPr>
          <w:rFonts w:asciiTheme="minorHAnsi" w:hAnsiTheme="minorHAnsi"/>
          <w:b/>
        </w:rPr>
        <w:t>REQUIRED</w:t>
      </w:r>
      <w:r w:rsidRPr="00882879">
        <w:rPr>
          <w:rFonts w:asciiTheme="minorHAnsi" w:hAnsiTheme="minorHAnsi"/>
        </w:rPr>
        <w:t>: Indicates design standards stipulated by the MPCA CGP (or other consistently applicable regulations).</w:t>
      </w:r>
    </w:p>
    <w:p w14:paraId="24E573C3" w14:textId="046A3E5A" w:rsidR="00A82090" w:rsidRPr="00882879" w:rsidRDefault="00A82090" w:rsidP="00BD45D8">
      <w:pPr>
        <w:pStyle w:val="BodyText"/>
        <w:spacing w:line="240" w:lineRule="auto"/>
        <w:rPr>
          <w:rFonts w:asciiTheme="minorHAnsi" w:hAnsiTheme="minorHAnsi"/>
        </w:rPr>
      </w:pPr>
      <w:r w:rsidRPr="00882879">
        <w:rPr>
          <w:rFonts w:asciiTheme="minorHAnsi" w:hAnsiTheme="minorHAnsi"/>
          <w:b/>
        </w:rPr>
        <w:t>HIGHLY RECOMMENDED</w:t>
      </w:r>
      <w:r w:rsidRPr="00882879">
        <w:rPr>
          <w:rFonts w:asciiTheme="minorHAnsi" w:hAnsiTheme="minorHAnsi"/>
        </w:rPr>
        <w:t>: Indicates design guidance that is extremely beneficial or necessary for proper functioning of the</w:t>
      </w:r>
      <w:r w:rsidR="00A25576" w:rsidRPr="00882879">
        <w:rPr>
          <w:rFonts w:asciiTheme="minorHAnsi" w:hAnsiTheme="minorHAnsi"/>
        </w:rPr>
        <w:t xml:space="preserve"> </w:t>
      </w:r>
      <w:r w:rsidR="0052537E" w:rsidRPr="00882879">
        <w:rPr>
          <w:rFonts w:asciiTheme="minorHAnsi" w:hAnsiTheme="minorHAnsi"/>
        </w:rPr>
        <w:t>wet</w:t>
      </w:r>
      <w:r w:rsidR="00A25576" w:rsidRPr="00882879">
        <w:rPr>
          <w:rFonts w:asciiTheme="minorHAnsi" w:hAnsiTheme="minorHAnsi"/>
        </w:rPr>
        <w:t xml:space="preserve"> swale</w:t>
      </w:r>
      <w:r w:rsidRPr="00882879">
        <w:rPr>
          <w:rFonts w:asciiTheme="minorHAnsi" w:hAnsiTheme="minorHAnsi"/>
        </w:rPr>
        <w:t>, but not specifically required by the MPCA CGP.</w:t>
      </w:r>
    </w:p>
    <w:p w14:paraId="1196C11B" w14:textId="7AE6B498" w:rsidR="00A82090" w:rsidRPr="00882879" w:rsidRDefault="00A82090" w:rsidP="00BD45D8">
      <w:pPr>
        <w:pStyle w:val="BodyText"/>
        <w:spacing w:line="240" w:lineRule="auto"/>
        <w:rPr>
          <w:rFonts w:asciiTheme="minorHAnsi" w:hAnsiTheme="minorHAnsi"/>
        </w:rPr>
      </w:pPr>
      <w:r w:rsidRPr="00882879">
        <w:rPr>
          <w:rFonts w:asciiTheme="minorHAnsi" w:hAnsiTheme="minorHAnsi"/>
          <w:b/>
        </w:rPr>
        <w:t>RECOMMENDED</w:t>
      </w:r>
      <w:r w:rsidRPr="00882879">
        <w:rPr>
          <w:rFonts w:asciiTheme="minorHAnsi" w:hAnsiTheme="minorHAnsi"/>
        </w:rPr>
        <w:t xml:space="preserve">: Indicates design guidance that is helpful for </w:t>
      </w:r>
      <w:r w:rsidR="0052537E" w:rsidRPr="00882879">
        <w:rPr>
          <w:rFonts w:asciiTheme="minorHAnsi" w:hAnsiTheme="minorHAnsi"/>
        </w:rPr>
        <w:t>wet</w:t>
      </w:r>
      <w:r w:rsidR="00A25576" w:rsidRPr="00882879">
        <w:rPr>
          <w:rFonts w:asciiTheme="minorHAnsi" w:hAnsiTheme="minorHAnsi"/>
        </w:rPr>
        <w:t xml:space="preserve"> swale </w:t>
      </w:r>
      <w:r w:rsidRPr="00882879">
        <w:rPr>
          <w:rFonts w:asciiTheme="minorHAnsi" w:hAnsiTheme="minorHAnsi"/>
        </w:rPr>
        <w:t>performance but not critical to the design.</w:t>
      </w:r>
    </w:p>
    <w:p w14:paraId="26E31969" w14:textId="4B9259F8" w:rsidR="008F3BC7" w:rsidRPr="00882879" w:rsidRDefault="00FF183B" w:rsidP="00BD45D8">
      <w:pPr>
        <w:pStyle w:val="BodyText"/>
        <w:spacing w:line="240" w:lineRule="auto"/>
        <w:rPr>
          <w:rFonts w:asciiTheme="minorHAnsi" w:hAnsiTheme="minorHAnsi"/>
        </w:rPr>
      </w:pPr>
      <w:r w:rsidRPr="00882879">
        <w:rPr>
          <w:rFonts w:asciiTheme="minorHAnsi" w:hAnsiTheme="minorHAnsi"/>
        </w:rPr>
        <w:t>T</w:t>
      </w:r>
      <w:r w:rsidR="00A82090" w:rsidRPr="00882879">
        <w:rPr>
          <w:rFonts w:asciiTheme="minorHAnsi" w:hAnsiTheme="minorHAnsi"/>
        </w:rPr>
        <w:t xml:space="preserve">here are situations, particularly retrofit projects, in which a </w:t>
      </w:r>
      <w:r w:rsidR="0052537E" w:rsidRPr="00882879">
        <w:rPr>
          <w:rFonts w:asciiTheme="minorHAnsi" w:hAnsiTheme="minorHAnsi"/>
        </w:rPr>
        <w:t>wet</w:t>
      </w:r>
      <w:r w:rsidR="00A25576" w:rsidRPr="00882879">
        <w:rPr>
          <w:rFonts w:asciiTheme="minorHAnsi" w:hAnsiTheme="minorHAnsi"/>
        </w:rPr>
        <w:t xml:space="preserve"> swale </w:t>
      </w:r>
      <w:r w:rsidR="00A82090" w:rsidRPr="00882879">
        <w:rPr>
          <w:rFonts w:asciiTheme="minorHAnsi" w:hAnsiTheme="minorHAnsi"/>
        </w:rPr>
        <w:t xml:space="preserve">is constructed without being subject to the conditions of the MPCA permit. While compliance with the permit is not required in these cases, the standards it establishes can provide valuable design guidance to the user. It is important to note that additional and potentially more stringent design requirements may apply for a particular </w:t>
      </w:r>
      <w:r w:rsidR="0052537E" w:rsidRPr="00882879">
        <w:rPr>
          <w:rFonts w:asciiTheme="minorHAnsi" w:hAnsiTheme="minorHAnsi"/>
        </w:rPr>
        <w:t>wet</w:t>
      </w:r>
      <w:r w:rsidR="00A25576" w:rsidRPr="00882879">
        <w:rPr>
          <w:rFonts w:asciiTheme="minorHAnsi" w:hAnsiTheme="minorHAnsi"/>
        </w:rPr>
        <w:t xml:space="preserve"> swale</w:t>
      </w:r>
      <w:r w:rsidR="00A82090" w:rsidRPr="00882879">
        <w:rPr>
          <w:rFonts w:asciiTheme="minorHAnsi" w:hAnsiTheme="minorHAnsi"/>
        </w:rPr>
        <w:t>, depending on where it is situated both jurisdictionally and within the surrounding landscape.</w:t>
      </w:r>
    </w:p>
    <w:p w14:paraId="34C64F2A"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Retrofit suitability</w:t>
      </w:r>
    </w:p>
    <w:p w14:paraId="10D8A43A" w14:textId="64BA3F95" w:rsidR="008F3BC7" w:rsidRPr="00BD45D8" w:rsidRDefault="00A82090" w:rsidP="00BD45D8">
      <w:pPr>
        <w:pStyle w:val="BodyText"/>
        <w:spacing w:line="240" w:lineRule="auto"/>
        <w:rPr>
          <w:rFonts w:asciiTheme="minorHAnsi" w:hAnsiTheme="minorHAnsi"/>
        </w:rPr>
      </w:pPr>
      <w:r w:rsidRPr="00BD45D8">
        <w:rPr>
          <w:rFonts w:asciiTheme="minorHAnsi" w:hAnsiTheme="minorHAnsi"/>
        </w:rPr>
        <w:t xml:space="preserve">The use of </w:t>
      </w:r>
      <w:r w:rsidR="0052537E">
        <w:rPr>
          <w:rFonts w:asciiTheme="minorHAnsi" w:hAnsiTheme="minorHAnsi"/>
        </w:rPr>
        <w:t>wet</w:t>
      </w:r>
      <w:r w:rsidR="00A25576" w:rsidRPr="00BD45D8">
        <w:rPr>
          <w:rFonts w:asciiTheme="minorHAnsi" w:hAnsiTheme="minorHAnsi"/>
        </w:rPr>
        <w:t xml:space="preserve"> swales </w:t>
      </w:r>
      <w:r w:rsidRPr="00BD45D8">
        <w:rPr>
          <w:rFonts w:asciiTheme="minorHAnsi" w:hAnsiTheme="minorHAnsi"/>
        </w:rPr>
        <w:t xml:space="preserve">as a retrofit practice primarily depends on existing infrastructure and </w:t>
      </w:r>
      <w:ins w:id="21" w:author="Trojan, Mike" w:date="2018-02-28T15:22:00Z">
        <w:r w:rsidR="00C87AF8">
          <w:rPr>
            <w:rFonts w:asciiTheme="minorHAnsi" w:hAnsiTheme="minorHAnsi"/>
          </w:rPr>
          <w:t xml:space="preserve">whether </w:t>
        </w:r>
      </w:ins>
      <w:r w:rsidR="00DD20F4">
        <w:rPr>
          <w:rFonts w:asciiTheme="minorHAnsi" w:hAnsiTheme="minorHAnsi"/>
        </w:rPr>
        <w:t xml:space="preserve">the invert or flowline of the wet swale </w:t>
      </w:r>
      <w:commentRangeStart w:id="22"/>
      <w:r w:rsidR="00DD20F4">
        <w:rPr>
          <w:rFonts w:asciiTheme="minorHAnsi" w:hAnsiTheme="minorHAnsi"/>
        </w:rPr>
        <w:t>outlet</w:t>
      </w:r>
      <w:commentRangeEnd w:id="22"/>
      <w:r w:rsidR="00A30251">
        <w:rPr>
          <w:rStyle w:val="CommentReference"/>
          <w:rFonts w:ascii="Times New Roman" w:hAnsi="Times New Roman"/>
        </w:rPr>
        <w:commentReference w:id="22"/>
      </w:r>
      <w:ins w:id="23" w:author="Trojan, Mike" w:date="2018-02-28T15:22:00Z">
        <w:r w:rsidR="00C87AF8">
          <w:rPr>
            <w:rFonts w:asciiTheme="minorHAnsi" w:hAnsiTheme="minorHAnsi"/>
          </w:rPr>
          <w:t xml:space="preserve"> allow meeting design requirements</w:t>
        </w:r>
      </w:ins>
      <w:r w:rsidR="00DD20F4">
        <w:rPr>
          <w:rFonts w:asciiTheme="minorHAnsi" w:hAnsiTheme="minorHAnsi"/>
        </w:rPr>
        <w:t>.</w:t>
      </w:r>
      <w:del w:id="24" w:author="Trojan, Mike" w:date="2018-02-28T15:22:00Z">
        <w:r w:rsidRPr="00BD45D8" w:rsidDel="00C87AF8">
          <w:rPr>
            <w:rFonts w:asciiTheme="minorHAnsi" w:hAnsiTheme="minorHAnsi"/>
          </w:rPr>
          <w:delText xml:space="preserve"> </w:delText>
        </w:r>
      </w:del>
    </w:p>
    <w:p w14:paraId="1925F304"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Special receiving waters suitability</w:t>
      </w:r>
    </w:p>
    <w:p w14:paraId="18D3CFD4" w14:textId="2DBDB828" w:rsidR="008F3BC7" w:rsidRPr="00BD45D8" w:rsidRDefault="00A82090" w:rsidP="00BD45D8">
      <w:pPr>
        <w:pStyle w:val="BodyText"/>
        <w:spacing w:line="240" w:lineRule="auto"/>
        <w:rPr>
          <w:rFonts w:asciiTheme="minorHAnsi" w:hAnsiTheme="minorHAnsi"/>
        </w:rPr>
      </w:pPr>
      <w:r w:rsidRPr="00BD45D8">
        <w:rPr>
          <w:rFonts w:asciiTheme="minorHAnsi" w:hAnsiTheme="minorHAnsi"/>
        </w:rPr>
        <w:t>The following table provides guidance regarding the use of wet swales in areas upstream of special receiving waters. This table is an abbreviated version of a larger table in which other BMP groups are similarly evaluated. The corresponding information about other BMPs is presented in the respective sections of this Manual.</w:t>
      </w:r>
    </w:p>
    <w:p w14:paraId="26CE22B3" w14:textId="0EFD5E5C" w:rsidR="00A82090" w:rsidRPr="00BD45D8" w:rsidRDefault="00A82090" w:rsidP="00A82090">
      <w:pPr>
        <w:pStyle w:val="BodyText"/>
        <w:rPr>
          <w:rFonts w:asciiTheme="minorHAnsi" w:hAnsiTheme="minorHAnsi"/>
        </w:rPr>
      </w:pPr>
      <w:r w:rsidRPr="00BD45D8">
        <w:rPr>
          <w:rFonts w:asciiTheme="minorHAnsi" w:hAnsiTheme="minorHAnsi"/>
          <w:b/>
        </w:rPr>
        <w:t>Summary of design restrictions for special waters.</w:t>
      </w:r>
      <w:r w:rsidRPr="00BD45D8">
        <w:rPr>
          <w:rFonts w:asciiTheme="minorHAnsi" w:hAnsiTheme="minorHAnsi"/>
          <w:b/>
        </w:rPr>
        <w:br/>
      </w:r>
      <w:r w:rsidRPr="00BD45D8">
        <w:rPr>
          <w:rFonts w:asciiTheme="minorHAnsi" w:hAnsiTheme="minorHAnsi"/>
        </w:rPr>
        <w:t>Link to this </w:t>
      </w:r>
      <w:hyperlink r:id="rId16" w:history="1">
        <w:r w:rsidRPr="003E3357">
          <w:rPr>
            <w:rStyle w:val="Hyperlink"/>
            <w:rFonts w:asciiTheme="minorHAnsi" w:hAnsiTheme="minorHAnsi"/>
          </w:rPr>
          <w:t>table</w:t>
        </w:r>
      </w:hyperlink>
    </w:p>
    <w:tbl>
      <w:tblPr>
        <w:tblStyle w:val="TableGrid"/>
        <w:tblW w:w="0" w:type="auto"/>
        <w:tblLook w:val="04A0" w:firstRow="1" w:lastRow="0" w:firstColumn="1" w:lastColumn="0" w:noHBand="0" w:noVBand="1"/>
      </w:tblPr>
      <w:tblGrid>
        <w:gridCol w:w="1038"/>
        <w:gridCol w:w="2143"/>
        <w:gridCol w:w="1574"/>
        <w:gridCol w:w="1579"/>
        <w:gridCol w:w="1250"/>
        <w:gridCol w:w="1766"/>
      </w:tblGrid>
      <w:tr w:rsidR="003E3357" w:rsidRPr="009A2474" w14:paraId="7A0BFF19" w14:textId="77777777" w:rsidTr="009A2474">
        <w:trPr>
          <w:trHeight w:val="251"/>
        </w:trPr>
        <w:tc>
          <w:tcPr>
            <w:tcW w:w="0" w:type="auto"/>
            <w:vMerge w:val="restart"/>
            <w:shd w:val="clear" w:color="auto" w:fill="174A7C"/>
            <w:vAlign w:val="center"/>
          </w:tcPr>
          <w:p w14:paraId="0C50F8A3" w14:textId="45DECD5E" w:rsidR="003E445B" w:rsidRPr="009A2474" w:rsidRDefault="003E445B" w:rsidP="009A2474">
            <w:pPr>
              <w:pStyle w:val="NormalWeb"/>
              <w:spacing w:before="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BMP Group</w:t>
            </w:r>
          </w:p>
        </w:tc>
        <w:tc>
          <w:tcPr>
            <w:tcW w:w="0" w:type="auto"/>
            <w:gridSpan w:val="5"/>
            <w:shd w:val="clear" w:color="auto" w:fill="174A7C"/>
            <w:vAlign w:val="center"/>
          </w:tcPr>
          <w:p w14:paraId="753E81F1" w14:textId="4EB2F45D"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Stormwater Management Category</w:t>
            </w:r>
          </w:p>
        </w:tc>
      </w:tr>
      <w:tr w:rsidR="003E3357" w:rsidRPr="009A2474" w14:paraId="0C1BE8BC" w14:textId="77777777" w:rsidTr="009A2474">
        <w:trPr>
          <w:trHeight w:val="152"/>
        </w:trPr>
        <w:tc>
          <w:tcPr>
            <w:tcW w:w="0" w:type="auto"/>
            <w:vMerge/>
            <w:shd w:val="clear" w:color="auto" w:fill="174A7C"/>
          </w:tcPr>
          <w:p w14:paraId="3946485C" w14:textId="77777777" w:rsidR="003E445B" w:rsidRPr="009A2474" w:rsidRDefault="003E445B" w:rsidP="009A2474">
            <w:pPr>
              <w:pStyle w:val="NormalWeb"/>
              <w:spacing w:before="240" w:beforeAutospacing="0" w:after="225" w:afterAutospacing="0"/>
              <w:rPr>
                <w:rFonts w:asciiTheme="minorHAnsi" w:hAnsiTheme="minorHAnsi" w:cs="Arial"/>
                <w:b/>
                <w:color w:val="FFFFFF" w:themeColor="background1"/>
                <w:sz w:val="20"/>
                <w:szCs w:val="21"/>
              </w:rPr>
            </w:pPr>
          </w:p>
        </w:tc>
        <w:tc>
          <w:tcPr>
            <w:tcW w:w="0" w:type="auto"/>
            <w:shd w:val="clear" w:color="auto" w:fill="174A7C"/>
            <w:vAlign w:val="center"/>
          </w:tcPr>
          <w:p w14:paraId="5852C903" w14:textId="6499D02C"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A Lakes</w:t>
            </w:r>
          </w:p>
        </w:tc>
        <w:tc>
          <w:tcPr>
            <w:tcW w:w="0" w:type="auto"/>
            <w:shd w:val="clear" w:color="auto" w:fill="174A7C"/>
            <w:vAlign w:val="center"/>
          </w:tcPr>
          <w:p w14:paraId="7AF65EE3" w14:textId="7BD40DCF"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B Trout Waters</w:t>
            </w:r>
          </w:p>
        </w:tc>
        <w:tc>
          <w:tcPr>
            <w:tcW w:w="0" w:type="auto"/>
            <w:shd w:val="clear" w:color="auto" w:fill="174A7C"/>
            <w:vAlign w:val="center"/>
          </w:tcPr>
          <w:p w14:paraId="58A332C2" w14:textId="424C6A60"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C Drinking Water</w:t>
            </w:r>
          </w:p>
        </w:tc>
        <w:tc>
          <w:tcPr>
            <w:tcW w:w="0" w:type="auto"/>
            <w:shd w:val="clear" w:color="auto" w:fill="174A7C"/>
            <w:vAlign w:val="center"/>
          </w:tcPr>
          <w:p w14:paraId="07DF25E8" w14:textId="7C11F10B"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D Wetlands</w:t>
            </w:r>
          </w:p>
        </w:tc>
        <w:tc>
          <w:tcPr>
            <w:tcW w:w="0" w:type="auto"/>
            <w:shd w:val="clear" w:color="auto" w:fill="174A7C"/>
            <w:vAlign w:val="center"/>
          </w:tcPr>
          <w:p w14:paraId="16BDD833" w14:textId="57593D2A" w:rsidR="003E445B" w:rsidRPr="009A2474" w:rsidRDefault="003E445B" w:rsidP="009A2474">
            <w:pPr>
              <w:pStyle w:val="NormalWeb"/>
              <w:spacing w:before="120" w:beforeAutospacing="0" w:after="225" w:afterAutospacing="0"/>
              <w:jc w:val="center"/>
              <w:rPr>
                <w:rFonts w:asciiTheme="minorHAnsi" w:hAnsiTheme="minorHAnsi" w:cs="Arial"/>
                <w:b/>
                <w:color w:val="FFFFFF" w:themeColor="background1"/>
                <w:sz w:val="20"/>
                <w:szCs w:val="21"/>
              </w:rPr>
            </w:pPr>
            <w:r w:rsidRPr="009A2474">
              <w:rPr>
                <w:rFonts w:asciiTheme="minorHAnsi" w:hAnsiTheme="minorHAnsi" w:cs="Arial"/>
                <w:b/>
                <w:color w:val="FFFFFF" w:themeColor="background1"/>
                <w:sz w:val="20"/>
                <w:szCs w:val="21"/>
              </w:rPr>
              <w:t>E Impaired Waters</w:t>
            </w:r>
          </w:p>
        </w:tc>
      </w:tr>
      <w:tr w:rsidR="003E445B" w:rsidRPr="009A2474" w14:paraId="591D7530" w14:textId="77777777" w:rsidTr="009A2474">
        <w:trPr>
          <w:trHeight w:val="782"/>
        </w:trPr>
        <w:tc>
          <w:tcPr>
            <w:tcW w:w="0" w:type="auto"/>
            <w:vAlign w:val="center"/>
          </w:tcPr>
          <w:p w14:paraId="25BC1D5C" w14:textId="42BE617F" w:rsidR="003E445B" w:rsidRPr="009A2474" w:rsidRDefault="00D825D3" w:rsidP="009A2474">
            <w:pPr>
              <w:pStyle w:val="NormalWeb"/>
              <w:spacing w:before="120" w:beforeAutospacing="0" w:after="225" w:afterAutospacing="0"/>
              <w:jc w:val="center"/>
              <w:rPr>
                <w:rFonts w:asciiTheme="minorHAnsi" w:hAnsiTheme="minorHAnsi" w:cs="Arial"/>
                <w:color w:val="333333"/>
                <w:sz w:val="20"/>
                <w:szCs w:val="21"/>
              </w:rPr>
            </w:pPr>
            <w:r>
              <w:rPr>
                <w:rFonts w:asciiTheme="minorHAnsi" w:hAnsiTheme="minorHAnsi" w:cs="Arial"/>
                <w:color w:val="333333"/>
                <w:sz w:val="20"/>
                <w:szCs w:val="21"/>
              </w:rPr>
              <w:t xml:space="preserve">Wet Swale / </w:t>
            </w:r>
            <w:r w:rsidR="003E445B" w:rsidRPr="009A2474">
              <w:rPr>
                <w:rFonts w:asciiTheme="minorHAnsi" w:hAnsiTheme="minorHAnsi" w:cs="Arial"/>
                <w:color w:val="333333"/>
                <w:sz w:val="20"/>
                <w:szCs w:val="21"/>
              </w:rPr>
              <w:t>Filtration</w:t>
            </w:r>
          </w:p>
        </w:tc>
        <w:tc>
          <w:tcPr>
            <w:tcW w:w="0" w:type="auto"/>
            <w:vAlign w:val="center"/>
          </w:tcPr>
          <w:p w14:paraId="3CBF1A94" w14:textId="1A8A6492" w:rsidR="003E445B" w:rsidRPr="009A2474" w:rsidRDefault="003E445B" w:rsidP="009A2474">
            <w:pPr>
              <w:pStyle w:val="NormalWeb"/>
              <w:spacing w:before="120" w:beforeAutospacing="0" w:after="225" w:afterAutospacing="0"/>
              <w:jc w:val="center"/>
              <w:rPr>
                <w:rFonts w:asciiTheme="minorHAnsi" w:hAnsiTheme="minorHAnsi" w:cs="Arial"/>
                <w:color w:val="333333"/>
                <w:sz w:val="20"/>
                <w:szCs w:val="21"/>
              </w:rPr>
            </w:pPr>
            <w:del w:id="25" w:author="Trojan, Mike" w:date="2018-02-28T15:23:00Z">
              <w:r w:rsidRPr="009A2474" w:rsidDel="00C87AF8">
                <w:rPr>
                  <w:rFonts w:asciiTheme="minorHAnsi" w:hAnsiTheme="minorHAnsi" w:cs="Arial"/>
                  <w:color w:val="333333"/>
                  <w:sz w:val="20"/>
                  <w:szCs w:val="21"/>
                </w:rPr>
                <w:delText xml:space="preserve">Some variations </w:delText>
              </w:r>
            </w:del>
            <w:r w:rsidRPr="009A2474">
              <w:rPr>
                <w:rFonts w:asciiTheme="minorHAnsi" w:hAnsiTheme="minorHAnsi" w:cs="Arial"/>
                <w:color w:val="333333"/>
                <w:sz w:val="20"/>
                <w:szCs w:val="21"/>
              </w:rPr>
              <w:t>NOT RECOMMENDED due to poor phosphorus removal, combined with other treatments</w:t>
            </w:r>
          </w:p>
        </w:tc>
        <w:tc>
          <w:tcPr>
            <w:tcW w:w="0" w:type="auto"/>
            <w:vAlign w:val="center"/>
          </w:tcPr>
          <w:p w14:paraId="0A6B7689" w14:textId="3C2219D6" w:rsidR="003E445B" w:rsidRPr="009A2474" w:rsidRDefault="003E445B" w:rsidP="009A2474">
            <w:pPr>
              <w:pStyle w:val="NormalWeb"/>
              <w:spacing w:before="120" w:beforeAutospacing="0" w:after="225" w:afterAutospacing="0"/>
              <w:jc w:val="center"/>
              <w:rPr>
                <w:rFonts w:asciiTheme="minorHAnsi" w:hAnsiTheme="minorHAnsi" w:cs="Arial"/>
                <w:color w:val="333333"/>
                <w:sz w:val="20"/>
                <w:szCs w:val="21"/>
              </w:rPr>
            </w:pPr>
            <w:r w:rsidRPr="009A2474">
              <w:rPr>
                <w:rFonts w:asciiTheme="minorHAnsi" w:hAnsiTheme="minorHAnsi" w:cs="Arial"/>
                <w:color w:val="333333"/>
                <w:sz w:val="20"/>
                <w:szCs w:val="21"/>
              </w:rPr>
              <w:t>RECOMMENDED</w:t>
            </w:r>
          </w:p>
        </w:tc>
        <w:tc>
          <w:tcPr>
            <w:tcW w:w="0" w:type="auto"/>
            <w:vAlign w:val="center"/>
          </w:tcPr>
          <w:p w14:paraId="57AF2648" w14:textId="3451CA3E" w:rsidR="003E445B" w:rsidRPr="009A2474" w:rsidRDefault="003E445B" w:rsidP="009A2474">
            <w:pPr>
              <w:pStyle w:val="NormalWeb"/>
              <w:spacing w:before="120" w:beforeAutospacing="0" w:after="225" w:afterAutospacing="0"/>
              <w:jc w:val="center"/>
              <w:rPr>
                <w:rFonts w:asciiTheme="minorHAnsi" w:hAnsiTheme="minorHAnsi" w:cs="Arial"/>
                <w:color w:val="333333"/>
                <w:sz w:val="20"/>
                <w:szCs w:val="21"/>
              </w:rPr>
            </w:pPr>
            <w:r w:rsidRPr="009A2474">
              <w:rPr>
                <w:rFonts w:asciiTheme="minorHAnsi" w:hAnsiTheme="minorHAnsi" w:cs="Arial"/>
                <w:color w:val="333333"/>
                <w:sz w:val="20"/>
                <w:szCs w:val="21"/>
              </w:rPr>
              <w:t>RECOMMENDED</w:t>
            </w:r>
          </w:p>
        </w:tc>
        <w:tc>
          <w:tcPr>
            <w:tcW w:w="0" w:type="auto"/>
            <w:vAlign w:val="center"/>
          </w:tcPr>
          <w:p w14:paraId="755C810E" w14:textId="2A4CECAC" w:rsidR="003E445B" w:rsidRPr="009A2474" w:rsidRDefault="003E445B" w:rsidP="009A2474">
            <w:pPr>
              <w:pStyle w:val="NormalWeb"/>
              <w:spacing w:before="120" w:beforeAutospacing="0" w:after="225" w:afterAutospacing="0"/>
              <w:jc w:val="center"/>
              <w:rPr>
                <w:rFonts w:asciiTheme="minorHAnsi" w:hAnsiTheme="minorHAnsi" w:cs="Arial"/>
                <w:color w:val="333333"/>
                <w:sz w:val="20"/>
                <w:szCs w:val="21"/>
              </w:rPr>
            </w:pPr>
            <w:r w:rsidRPr="009A2474">
              <w:rPr>
                <w:rFonts w:asciiTheme="minorHAnsi" w:hAnsiTheme="minorHAnsi" w:cs="Arial"/>
                <w:color w:val="333333"/>
                <w:sz w:val="20"/>
                <w:szCs w:val="21"/>
              </w:rPr>
              <w:t>ACCEPTABLE</w:t>
            </w:r>
          </w:p>
        </w:tc>
        <w:tc>
          <w:tcPr>
            <w:tcW w:w="0" w:type="auto"/>
            <w:vAlign w:val="center"/>
          </w:tcPr>
          <w:p w14:paraId="78CFDB50" w14:textId="64204A57" w:rsidR="003E445B" w:rsidRPr="009A2474" w:rsidRDefault="003E445B" w:rsidP="009A2474">
            <w:pPr>
              <w:pStyle w:val="NormalWeb"/>
              <w:spacing w:before="120" w:beforeAutospacing="0" w:after="225" w:afterAutospacing="0"/>
              <w:jc w:val="center"/>
              <w:rPr>
                <w:rFonts w:asciiTheme="minorHAnsi" w:hAnsiTheme="minorHAnsi" w:cs="Arial"/>
                <w:color w:val="333333"/>
                <w:sz w:val="20"/>
                <w:szCs w:val="21"/>
              </w:rPr>
            </w:pPr>
            <w:r w:rsidRPr="009A2474">
              <w:rPr>
                <w:rFonts w:asciiTheme="minorHAnsi" w:hAnsiTheme="minorHAnsi" w:cs="Arial"/>
                <w:color w:val="333333"/>
                <w:sz w:val="20"/>
                <w:szCs w:val="21"/>
              </w:rPr>
              <w:t>RECOMMENDED for non-nutrient impairments</w:t>
            </w:r>
          </w:p>
        </w:tc>
      </w:tr>
    </w:tbl>
    <w:p w14:paraId="5BE8F6F5" w14:textId="77777777" w:rsidR="00A82090" w:rsidRDefault="00A82090" w:rsidP="00A82090">
      <w:pPr>
        <w:pStyle w:val="NormalWeb"/>
        <w:shd w:val="clear" w:color="auto" w:fill="FFFFFF"/>
        <w:spacing w:before="0" w:beforeAutospacing="0" w:after="225" w:afterAutospacing="0"/>
        <w:rPr>
          <w:rFonts w:ascii="Arial" w:hAnsi="Arial" w:cs="Arial"/>
          <w:color w:val="333333"/>
          <w:sz w:val="21"/>
          <w:szCs w:val="21"/>
        </w:rPr>
      </w:pPr>
    </w:p>
    <w:p w14:paraId="19E6A2B3"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Cold climate suitability</w:t>
      </w:r>
    </w:p>
    <w:p w14:paraId="62E6B8C3" w14:textId="75B1C76F" w:rsidR="003E3357" w:rsidRDefault="003E3357" w:rsidP="00BD45D8">
      <w:pPr>
        <w:pStyle w:val="BodyText"/>
        <w:spacing w:line="240" w:lineRule="auto"/>
        <w:rPr>
          <w:rFonts w:asciiTheme="minorHAnsi" w:hAnsiTheme="minorHAnsi"/>
        </w:rPr>
      </w:pPr>
      <w:r>
        <w:rPr>
          <w:rFonts w:asciiTheme="minorHAnsi" w:hAnsiTheme="minorHAnsi"/>
        </w:rPr>
        <w:t xml:space="preserve">In cold climates, some special considerations are </w:t>
      </w:r>
      <w:r w:rsidRPr="00BD45D8">
        <w:rPr>
          <w:rFonts w:asciiTheme="minorHAnsi" w:hAnsiTheme="minorHAnsi"/>
        </w:rPr>
        <w:t>HIGHLY RECOMMENDED for surface systems</w:t>
      </w:r>
      <w:r>
        <w:rPr>
          <w:rFonts w:asciiTheme="minorHAnsi" w:hAnsiTheme="minorHAnsi"/>
        </w:rPr>
        <w:t xml:space="preserve"> like wet swales to ensure </w:t>
      </w:r>
      <w:r w:rsidRPr="003E3357">
        <w:rPr>
          <w:rFonts w:asciiTheme="minorHAnsi" w:hAnsiTheme="minorHAnsi"/>
        </w:rPr>
        <w:t xml:space="preserve">sustained functionality and limit the damage </w:t>
      </w:r>
      <w:r w:rsidR="00DD20F4">
        <w:rPr>
          <w:rFonts w:asciiTheme="minorHAnsi" w:hAnsiTheme="minorHAnsi"/>
        </w:rPr>
        <w:t xml:space="preserve">that </w:t>
      </w:r>
      <w:r w:rsidRPr="003E3357">
        <w:rPr>
          <w:rFonts w:asciiTheme="minorHAnsi" w:hAnsiTheme="minorHAnsi"/>
        </w:rPr>
        <w:t>freezing temperatures and snow and ice removal may cause</w:t>
      </w:r>
      <w:r>
        <w:rPr>
          <w:rFonts w:asciiTheme="minorHAnsi" w:hAnsiTheme="minorHAnsi"/>
        </w:rPr>
        <w:t xml:space="preserve">. </w:t>
      </w:r>
    </w:p>
    <w:p w14:paraId="2E374160" w14:textId="5E53918E" w:rsidR="008F3BC7" w:rsidRDefault="006C17FC" w:rsidP="00BD45D8">
      <w:pPr>
        <w:pStyle w:val="BodyText"/>
        <w:spacing w:line="240" w:lineRule="auto"/>
        <w:rPr>
          <w:rFonts w:asciiTheme="minorHAnsi" w:hAnsiTheme="minorHAnsi"/>
        </w:rPr>
      </w:pPr>
      <w:r w:rsidRPr="006C17FC">
        <w:rPr>
          <w:rFonts w:asciiTheme="minorHAnsi" w:hAnsiTheme="minorHAnsi"/>
        </w:rPr>
        <w:t xml:space="preserve">For all BMPs it is HIGHLY RECOMMENDED that snow and ice removal plans including predetermined locations for stockpiling be determined prior to or during the design process. </w:t>
      </w:r>
      <w:r>
        <w:rPr>
          <w:rFonts w:asciiTheme="minorHAnsi" w:hAnsiTheme="minorHAnsi"/>
        </w:rPr>
        <w:t>Wet swales</w:t>
      </w:r>
      <w:r w:rsidRPr="006C17FC">
        <w:rPr>
          <w:rFonts w:asciiTheme="minorHAnsi" w:hAnsiTheme="minorHAnsi"/>
        </w:rPr>
        <w:t xml:space="preserve"> cannot be used for significant snow storage areas as debris build-up</w:t>
      </w:r>
      <w:r>
        <w:rPr>
          <w:rFonts w:asciiTheme="minorHAnsi" w:hAnsiTheme="minorHAnsi"/>
        </w:rPr>
        <w:t xml:space="preserve"> and plant damage </w:t>
      </w:r>
      <w:r w:rsidRPr="006C17FC">
        <w:rPr>
          <w:rFonts w:asciiTheme="minorHAnsi" w:hAnsiTheme="minorHAnsi"/>
        </w:rPr>
        <w:t xml:space="preserve">are likely to occur. Some snow storage </w:t>
      </w:r>
      <w:r w:rsidR="00DD20F4">
        <w:rPr>
          <w:rFonts w:asciiTheme="minorHAnsi" w:hAnsiTheme="minorHAnsi"/>
        </w:rPr>
        <w:t xml:space="preserve">is </w:t>
      </w:r>
      <w:r w:rsidRPr="006C17FC">
        <w:rPr>
          <w:rFonts w:asciiTheme="minorHAnsi" w:hAnsiTheme="minorHAnsi"/>
        </w:rPr>
        <w:t>unavoidable when BMPs are adjacent to areas where snow removal is required</w:t>
      </w:r>
      <w:r w:rsidR="00DD20F4">
        <w:rPr>
          <w:rFonts w:asciiTheme="minorHAnsi" w:hAnsiTheme="minorHAnsi"/>
        </w:rPr>
        <w:t>.</w:t>
      </w:r>
      <w:r w:rsidRPr="006C17FC">
        <w:rPr>
          <w:rFonts w:asciiTheme="minorHAnsi" w:hAnsiTheme="minorHAnsi"/>
        </w:rPr>
        <w:t xml:space="preserve"> </w:t>
      </w:r>
      <w:r w:rsidR="00DD20F4">
        <w:rPr>
          <w:rFonts w:asciiTheme="minorHAnsi" w:hAnsiTheme="minorHAnsi"/>
        </w:rPr>
        <w:t>I</w:t>
      </w:r>
      <w:r w:rsidRPr="006C17FC">
        <w:rPr>
          <w:rFonts w:asciiTheme="minorHAnsi" w:hAnsiTheme="minorHAnsi"/>
        </w:rPr>
        <w:t>t is critical that the property owner and snow and ice removal contractor have identified other areas for large scale snow storage.</w:t>
      </w:r>
    </w:p>
    <w:p w14:paraId="1FB0AFAC" w14:textId="2F609F99" w:rsidR="006C17FC" w:rsidRPr="006C17FC" w:rsidRDefault="005B0853" w:rsidP="006C17FC">
      <w:pPr>
        <w:pStyle w:val="BodyText"/>
        <w:spacing w:line="240" w:lineRule="auto"/>
        <w:rPr>
          <w:rFonts w:asciiTheme="minorHAnsi" w:hAnsiTheme="minorHAnsi"/>
          <w:szCs w:val="20"/>
        </w:rPr>
      </w:pPr>
      <w:hyperlink r:id="rId17" w:history="1">
        <w:r w:rsidR="006C17FC" w:rsidRPr="006C17FC">
          <w:rPr>
            <w:rStyle w:val="Hyperlink"/>
            <w:rFonts w:asciiTheme="minorHAnsi" w:hAnsiTheme="minorHAnsi"/>
          </w:rPr>
          <w:t>Plant selection</w:t>
        </w:r>
      </w:hyperlink>
      <w:r w:rsidR="006C17FC" w:rsidRPr="006C17FC">
        <w:rPr>
          <w:rFonts w:asciiTheme="minorHAnsi" w:hAnsiTheme="minorHAnsi" w:cs="Arial"/>
          <w:szCs w:val="20"/>
          <w:shd w:val="clear" w:color="auto" w:fill="FFFFFF"/>
        </w:rPr>
        <w:t> is critical to ensure that the damaging effects of snow and ice removal do not severely impact plantings or seedings. Even a small amount of snow storage can break and uproot plants requiring additional maintenance in the spring. Woody trees and shrubs should be selected that can tolerate some salt spray from plowing operations.</w:t>
      </w:r>
    </w:p>
    <w:p w14:paraId="372CD6D8"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Water quantity treatment</w:t>
      </w:r>
    </w:p>
    <w:p w14:paraId="6BA97BF5" w14:textId="490726D0" w:rsidR="0001314A" w:rsidRPr="00BD45D8" w:rsidRDefault="006C17FC" w:rsidP="00BD45D8">
      <w:pPr>
        <w:pStyle w:val="BodyText"/>
        <w:spacing w:line="240" w:lineRule="auto"/>
        <w:rPr>
          <w:rFonts w:asciiTheme="minorHAnsi" w:hAnsiTheme="minorHAnsi"/>
        </w:rPr>
      </w:pPr>
      <w:r>
        <w:rPr>
          <w:rFonts w:asciiTheme="minorHAnsi" w:hAnsiTheme="minorHAnsi"/>
        </w:rPr>
        <w:t>Wet swales</w:t>
      </w:r>
      <w:r w:rsidR="0001314A" w:rsidRPr="00BD45D8">
        <w:rPr>
          <w:rFonts w:asciiTheme="minorHAnsi" w:hAnsiTheme="minorHAnsi"/>
        </w:rPr>
        <w:t xml:space="preserve"> are not typically a primary practice for providing water quantity control. They are normally either designed off-line using a flow diversion or configured to safely pass large storm flows. In limited cases, </w:t>
      </w:r>
      <w:r>
        <w:rPr>
          <w:rFonts w:asciiTheme="minorHAnsi" w:hAnsiTheme="minorHAnsi"/>
        </w:rPr>
        <w:t>wet swales</w:t>
      </w:r>
      <w:r w:rsidR="0001314A" w:rsidRPr="00BD45D8">
        <w:rPr>
          <w:rFonts w:asciiTheme="minorHAnsi" w:hAnsiTheme="minorHAnsi"/>
        </w:rPr>
        <w:t xml:space="preserve"> may be able to accommodate the channel protection volume, V</w:t>
      </w:r>
      <w:r w:rsidR="0001314A" w:rsidRPr="00BD45D8">
        <w:rPr>
          <w:rFonts w:asciiTheme="minorHAnsi" w:hAnsiTheme="minorHAnsi"/>
          <w:vertAlign w:val="subscript"/>
        </w:rPr>
        <w:t>cp</w:t>
      </w:r>
      <w:r w:rsidR="0001314A" w:rsidRPr="00BD45D8">
        <w:rPr>
          <w:rFonts w:asciiTheme="minorHAnsi" w:hAnsiTheme="minorHAnsi"/>
        </w:rPr>
        <w:t xml:space="preserve">, in either an off- or on-line configuration, and in general they </w:t>
      </w:r>
      <w:r w:rsidR="00AE02C0">
        <w:rPr>
          <w:rFonts w:asciiTheme="minorHAnsi" w:hAnsiTheme="minorHAnsi"/>
        </w:rPr>
        <w:t>can</w:t>
      </w:r>
      <w:r w:rsidR="0001314A" w:rsidRPr="00BD45D8">
        <w:rPr>
          <w:rFonts w:asciiTheme="minorHAnsi" w:hAnsiTheme="minorHAnsi"/>
        </w:rPr>
        <w:t xml:space="preserve"> provide some (albeit limited) storage volume. </w:t>
      </w:r>
      <w:r w:rsidR="00DD20F4">
        <w:rPr>
          <w:rFonts w:asciiTheme="minorHAnsi" w:hAnsiTheme="minorHAnsi"/>
        </w:rPr>
        <w:t xml:space="preserve">Wet swales </w:t>
      </w:r>
      <w:r w:rsidR="0001314A" w:rsidRPr="00BD45D8">
        <w:rPr>
          <w:rFonts w:asciiTheme="minorHAnsi" w:hAnsiTheme="minorHAnsi"/>
        </w:rPr>
        <w:t>can help reduce detention requirements for a site by providing elongated flow paths</w:t>
      </w:r>
      <w:ins w:id="26" w:author="Trojan, Mike" w:date="2018-02-28T15:25:00Z">
        <w:r w:rsidR="006015B8">
          <w:rPr>
            <w:rFonts w:asciiTheme="minorHAnsi" w:hAnsiTheme="minorHAnsi"/>
          </w:rPr>
          <w:t xml:space="preserve"> and</w:t>
        </w:r>
      </w:ins>
      <w:del w:id="27" w:author="Trojan, Mike" w:date="2018-02-28T15:25:00Z">
        <w:r w:rsidR="0001314A" w:rsidRPr="00BD45D8" w:rsidDel="006015B8">
          <w:rPr>
            <w:rFonts w:asciiTheme="minorHAnsi" w:hAnsiTheme="minorHAnsi"/>
          </w:rPr>
          <w:delText>,</w:delText>
        </w:r>
      </w:del>
      <w:r w:rsidR="0001314A" w:rsidRPr="00BD45D8">
        <w:rPr>
          <w:rFonts w:asciiTheme="minorHAnsi" w:hAnsiTheme="minorHAnsi"/>
        </w:rPr>
        <w:t xml:space="preserve"> longer times of concentration, and</w:t>
      </w:r>
      <w:ins w:id="28" w:author="Trojan, Mike" w:date="2018-02-28T15:25:00Z">
        <w:r w:rsidR="006015B8">
          <w:rPr>
            <w:rFonts w:asciiTheme="minorHAnsi" w:hAnsiTheme="minorHAnsi"/>
          </w:rPr>
          <w:t xml:space="preserve"> provide very limited</w:t>
        </w:r>
      </w:ins>
      <w:r w:rsidR="0001314A" w:rsidRPr="00BD45D8">
        <w:rPr>
          <w:rFonts w:asciiTheme="minorHAnsi" w:hAnsiTheme="minorHAnsi"/>
        </w:rPr>
        <w:t xml:space="preserve"> volumetric losses from infiltration and evapotranspiration. Generally, to meet site water quantity or peak discharge criteria, it is HIGHLY RECOMMENDED that another structural control (e.g., detention) be used</w:t>
      </w:r>
      <w:del w:id="29" w:author="Trojan, Mike" w:date="2018-02-28T15:26:00Z">
        <w:r w:rsidR="0001314A" w:rsidRPr="00BD45D8" w:rsidDel="006015B8">
          <w:rPr>
            <w:rFonts w:asciiTheme="minorHAnsi" w:hAnsiTheme="minorHAnsi"/>
          </w:rPr>
          <w:delText xml:space="preserve"> in conjunction with a </w:delText>
        </w:r>
        <w:r w:rsidDel="006015B8">
          <w:rPr>
            <w:rFonts w:asciiTheme="minorHAnsi" w:hAnsiTheme="minorHAnsi"/>
          </w:rPr>
          <w:delText>wet swale</w:delText>
        </w:r>
      </w:del>
      <w:r w:rsidR="0001314A" w:rsidRPr="00BD45D8">
        <w:rPr>
          <w:rFonts w:asciiTheme="minorHAnsi" w:hAnsiTheme="minorHAnsi"/>
        </w:rPr>
        <w:t>.</w:t>
      </w:r>
    </w:p>
    <w:p w14:paraId="55260268" w14:textId="2C1A125C" w:rsidR="008F3BC7" w:rsidRPr="00BD45D8" w:rsidRDefault="0001314A" w:rsidP="00BD45D8">
      <w:pPr>
        <w:pStyle w:val="BodyText"/>
        <w:spacing w:line="240" w:lineRule="auto"/>
        <w:rPr>
          <w:rFonts w:asciiTheme="minorHAnsi" w:hAnsiTheme="minorHAnsi"/>
        </w:rPr>
      </w:pPr>
      <w:r w:rsidRPr="00BD45D8">
        <w:rPr>
          <w:rFonts w:asciiTheme="minorHAnsi" w:hAnsiTheme="minorHAnsi"/>
        </w:rPr>
        <w:t xml:space="preserve">It is HIGHLY RECOMMENDED that </w:t>
      </w:r>
      <w:r w:rsidR="00DD20F4">
        <w:rPr>
          <w:rFonts w:asciiTheme="minorHAnsi" w:hAnsiTheme="minorHAnsi"/>
        </w:rPr>
        <w:t>wet swales</w:t>
      </w:r>
      <w:r w:rsidRPr="00BD45D8">
        <w:rPr>
          <w:rFonts w:asciiTheme="minorHAnsi" w:hAnsiTheme="minorHAnsi"/>
        </w:rPr>
        <w:t xml:space="preserve"> have a maximum slope of </w:t>
      </w:r>
      <w:r w:rsidR="001343D1">
        <w:rPr>
          <w:rFonts w:asciiTheme="minorHAnsi" w:hAnsiTheme="minorHAnsi"/>
        </w:rPr>
        <w:t>1 percent</w:t>
      </w:r>
      <w:r w:rsidRPr="00BD45D8">
        <w:rPr>
          <w:rFonts w:asciiTheme="minorHAnsi" w:hAnsiTheme="minorHAnsi"/>
        </w:rPr>
        <w:t>.</w:t>
      </w:r>
    </w:p>
    <w:p w14:paraId="44F8AE99" w14:textId="5FF22BDD" w:rsidR="0001314A" w:rsidRPr="00BD45D8" w:rsidRDefault="0001314A" w:rsidP="00BD45D8">
      <w:pPr>
        <w:pStyle w:val="BodyText"/>
        <w:spacing w:line="240" w:lineRule="auto"/>
        <w:rPr>
          <w:rFonts w:asciiTheme="minorHAnsi" w:hAnsiTheme="minorHAnsi"/>
        </w:rPr>
      </w:pPr>
      <w:r w:rsidRPr="006C17FC">
        <w:rPr>
          <w:rFonts w:asciiTheme="minorHAnsi" w:hAnsiTheme="minorHAnsi"/>
          <w:b/>
        </w:rPr>
        <w:t>Warning</w:t>
      </w:r>
      <w:r w:rsidRPr="00BD45D8">
        <w:rPr>
          <w:rFonts w:asciiTheme="minorHAnsi" w:hAnsiTheme="minorHAnsi"/>
        </w:rPr>
        <w:t>: It is REQUIRED that volume reduction practices, such as infiltration basins, are considered before filtration practices</w:t>
      </w:r>
      <w:r w:rsidR="006C17FC">
        <w:rPr>
          <w:rFonts w:asciiTheme="minorHAnsi" w:hAnsiTheme="minorHAnsi"/>
        </w:rPr>
        <w:t>.</w:t>
      </w:r>
    </w:p>
    <w:p w14:paraId="28CB8DF8" w14:textId="77777777"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Water quality treatment</w:t>
      </w:r>
    </w:p>
    <w:p w14:paraId="0054ED73" w14:textId="428E92A1" w:rsidR="008F3BC7" w:rsidRPr="00BD45D8" w:rsidRDefault="00D802B9" w:rsidP="00BD45D8">
      <w:pPr>
        <w:pStyle w:val="BodyText"/>
        <w:spacing w:line="240" w:lineRule="auto"/>
        <w:rPr>
          <w:rFonts w:asciiTheme="minorHAnsi" w:hAnsiTheme="minorHAnsi"/>
        </w:rPr>
      </w:pPr>
      <w:r>
        <w:rPr>
          <w:rFonts w:asciiTheme="minorHAnsi" w:hAnsiTheme="minorHAnsi"/>
        </w:rPr>
        <w:t>Wet swales</w:t>
      </w:r>
      <w:r w:rsidR="0001314A" w:rsidRPr="00BD45D8">
        <w:rPr>
          <w:rFonts w:asciiTheme="minorHAnsi" w:hAnsiTheme="minorHAnsi"/>
        </w:rPr>
        <w:t xml:space="preserve"> </w:t>
      </w:r>
      <w:del w:id="30" w:author="Trojan, Mike" w:date="2018-02-28T15:26:00Z">
        <w:r w:rsidR="0001314A" w:rsidRPr="00BD45D8" w:rsidDel="006015B8">
          <w:rPr>
            <w:rFonts w:asciiTheme="minorHAnsi" w:hAnsiTheme="minorHAnsi"/>
          </w:rPr>
          <w:delText xml:space="preserve">can be an </w:delText>
        </w:r>
        <w:r w:rsidR="001155F7" w:rsidDel="006015B8">
          <w:rPr>
            <w:rFonts w:asciiTheme="minorHAnsi" w:hAnsiTheme="minorHAnsi"/>
          </w:rPr>
          <w:delText>effective</w:delText>
        </w:r>
      </w:del>
      <w:ins w:id="31" w:author="Trojan, Mike" w:date="2018-02-28T15:26:00Z">
        <w:r w:rsidR="006015B8">
          <w:rPr>
            <w:rFonts w:asciiTheme="minorHAnsi" w:hAnsiTheme="minorHAnsi"/>
          </w:rPr>
          <w:t>provide some removal of sediment</w:t>
        </w:r>
      </w:ins>
      <w:ins w:id="32" w:author="Trojan, Mike" w:date="2018-02-28T15:27:00Z">
        <w:r w:rsidR="006015B8">
          <w:rPr>
            <w:rFonts w:asciiTheme="minorHAnsi" w:hAnsiTheme="minorHAnsi"/>
          </w:rPr>
          <w:t xml:space="preserve"> and associated pollutants</w:t>
        </w:r>
      </w:ins>
      <w:r w:rsidR="001155F7" w:rsidRPr="00BD45D8">
        <w:rPr>
          <w:rFonts w:asciiTheme="minorHAnsi" w:hAnsiTheme="minorHAnsi"/>
        </w:rPr>
        <w:t xml:space="preserve"> </w:t>
      </w:r>
      <w:del w:id="33" w:author="Trojan, Mike" w:date="2018-02-28T15:27:00Z">
        <w:r w:rsidR="0001314A" w:rsidRPr="00BD45D8" w:rsidDel="006015B8">
          <w:rPr>
            <w:rFonts w:asciiTheme="minorHAnsi" w:hAnsiTheme="minorHAnsi"/>
          </w:rPr>
          <w:delText>stormwater treatment practice with the primary pollutant removal mechanism</w:delText>
        </w:r>
        <w:r w:rsidDel="006015B8">
          <w:rPr>
            <w:rFonts w:asciiTheme="minorHAnsi" w:hAnsiTheme="minorHAnsi"/>
          </w:rPr>
          <w:delText>s</w:delText>
        </w:r>
        <w:r w:rsidR="0001314A" w:rsidRPr="00BD45D8" w:rsidDel="006015B8">
          <w:rPr>
            <w:rFonts w:asciiTheme="minorHAnsi" w:hAnsiTheme="minorHAnsi"/>
          </w:rPr>
          <w:delText xml:space="preserve"> being</w:delText>
        </w:r>
      </w:del>
      <w:ins w:id="34" w:author="Trojan, Mike" w:date="2018-02-28T15:27:00Z">
        <w:r w:rsidR="006015B8">
          <w:rPr>
            <w:rFonts w:asciiTheme="minorHAnsi" w:hAnsiTheme="minorHAnsi"/>
          </w:rPr>
          <w:t>through</w:t>
        </w:r>
      </w:ins>
      <w:r w:rsidR="0001314A" w:rsidRPr="00BD45D8">
        <w:rPr>
          <w:rFonts w:asciiTheme="minorHAnsi" w:hAnsiTheme="minorHAnsi"/>
        </w:rPr>
        <w:t xml:space="preserve"> filtering and settling. Less significant processes can include evaporation, infiltration, transpiration, biological and microbiological uptake, and soil adsorption. Pollutant removal data for select parameters are provided </w:t>
      </w:r>
      <w:del w:id="35" w:author="Trojan, Mike" w:date="2018-02-28T15:28:00Z">
        <w:r w:rsidR="0001314A" w:rsidRPr="00BD45D8" w:rsidDel="006015B8">
          <w:rPr>
            <w:rFonts w:asciiTheme="minorHAnsi" w:hAnsiTheme="minorHAnsi"/>
          </w:rPr>
          <w:delText xml:space="preserve">for filtration BMPs </w:delText>
        </w:r>
      </w:del>
      <w:r w:rsidR="0001314A" w:rsidRPr="00BD45D8">
        <w:rPr>
          <w:rFonts w:asciiTheme="minorHAnsi" w:hAnsiTheme="minorHAnsi"/>
        </w:rPr>
        <w:t xml:space="preserve">in the table below. </w:t>
      </w:r>
      <w:del w:id="36" w:author="Trojan, Mike" w:date="2018-02-28T15:28:00Z">
        <w:r w:rsidR="0001314A" w:rsidRPr="00BD45D8" w:rsidDel="006015B8">
          <w:rPr>
            <w:rFonts w:asciiTheme="minorHAnsi" w:hAnsiTheme="minorHAnsi"/>
          </w:rPr>
          <w:delText xml:space="preserve">“Performance” can also be defined as the quality of the water flowing out of a treatment BMP. These outflow concentrations can be used to assess how well a BMP is performing and what its benefit to a down-gradient receiving water will be. </w:delText>
        </w:r>
      </w:del>
    </w:p>
    <w:p w14:paraId="56B16D8B" w14:textId="517BD16E"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 xml:space="preserve">Limitations </w:t>
      </w:r>
    </w:p>
    <w:p w14:paraId="720163EE" w14:textId="512BD38C" w:rsidR="0001314A" w:rsidRPr="00BD45D8" w:rsidRDefault="0001314A" w:rsidP="00BD45D8">
      <w:pPr>
        <w:pStyle w:val="BodyText"/>
        <w:spacing w:line="240" w:lineRule="auto"/>
        <w:rPr>
          <w:rFonts w:asciiTheme="minorHAnsi" w:hAnsiTheme="minorHAnsi"/>
        </w:rPr>
      </w:pPr>
      <w:r w:rsidRPr="00BD45D8">
        <w:rPr>
          <w:rFonts w:asciiTheme="minorHAnsi" w:hAnsiTheme="minorHAnsi"/>
        </w:rPr>
        <w:t xml:space="preserve">The following general limitations should be recognized when considering installation of </w:t>
      </w:r>
      <w:r w:rsidR="00D802B9">
        <w:rPr>
          <w:rFonts w:asciiTheme="minorHAnsi" w:hAnsiTheme="minorHAnsi"/>
        </w:rPr>
        <w:t>wet swales:</w:t>
      </w:r>
    </w:p>
    <w:p w14:paraId="0F792321" w14:textId="26A95050" w:rsidR="0001314A" w:rsidRPr="00BD45D8" w:rsidRDefault="0001314A" w:rsidP="00C86B4D">
      <w:pPr>
        <w:pStyle w:val="BodyText"/>
        <w:numPr>
          <w:ilvl w:val="0"/>
          <w:numId w:val="2"/>
        </w:numPr>
        <w:spacing w:before="0" w:after="0" w:line="240" w:lineRule="auto"/>
        <w:rPr>
          <w:rFonts w:asciiTheme="minorHAnsi" w:hAnsiTheme="minorHAnsi"/>
        </w:rPr>
      </w:pPr>
      <w:r w:rsidRPr="00BD45D8">
        <w:rPr>
          <w:rFonts w:asciiTheme="minorHAnsi" w:hAnsiTheme="minorHAnsi"/>
        </w:rPr>
        <w:t>Nitrification of water may occur</w:t>
      </w:r>
      <w:r w:rsidR="00D802B9">
        <w:rPr>
          <w:rFonts w:asciiTheme="minorHAnsi" w:hAnsiTheme="minorHAnsi"/>
        </w:rPr>
        <w:t xml:space="preserve"> where aerobic conditions exist;</w:t>
      </w:r>
    </w:p>
    <w:p w14:paraId="4CB025D2" w14:textId="1D41C639" w:rsidR="0001314A" w:rsidRPr="00BD45D8" w:rsidRDefault="00D802B9" w:rsidP="00C86B4D">
      <w:pPr>
        <w:pStyle w:val="BodyText"/>
        <w:numPr>
          <w:ilvl w:val="0"/>
          <w:numId w:val="2"/>
        </w:numPr>
        <w:spacing w:before="0" w:after="0" w:line="240" w:lineRule="auto"/>
        <w:rPr>
          <w:rFonts w:asciiTheme="minorHAnsi" w:hAnsiTheme="minorHAnsi"/>
        </w:rPr>
      </w:pPr>
      <w:r>
        <w:rPr>
          <w:rFonts w:asciiTheme="minorHAnsi" w:hAnsiTheme="minorHAnsi"/>
        </w:rPr>
        <w:t>Wet swales</w:t>
      </w:r>
      <w:r w:rsidR="0001314A" w:rsidRPr="00BD45D8">
        <w:rPr>
          <w:rFonts w:asciiTheme="minorHAnsi" w:hAnsiTheme="minorHAnsi"/>
        </w:rPr>
        <w:t xml:space="preserve"> offer</w:t>
      </w:r>
      <w:r>
        <w:rPr>
          <w:rFonts w:asciiTheme="minorHAnsi" w:hAnsiTheme="minorHAnsi"/>
        </w:rPr>
        <w:t xml:space="preserve"> limited water quantity control;</w:t>
      </w:r>
    </w:p>
    <w:p w14:paraId="4BCFF104" w14:textId="788C66BB" w:rsidR="0001314A" w:rsidRDefault="00F35F1C" w:rsidP="00C86B4D">
      <w:pPr>
        <w:pStyle w:val="BodyText"/>
        <w:numPr>
          <w:ilvl w:val="0"/>
          <w:numId w:val="2"/>
        </w:numPr>
        <w:spacing w:before="0" w:after="0" w:line="240" w:lineRule="auto"/>
        <w:rPr>
          <w:rFonts w:asciiTheme="minorHAnsi" w:hAnsiTheme="minorHAnsi"/>
        </w:rPr>
      </w:pPr>
      <w:r w:rsidRPr="00BD45D8">
        <w:rPr>
          <w:rFonts w:asciiTheme="minorHAnsi" w:hAnsiTheme="minorHAnsi"/>
        </w:rPr>
        <w:t xml:space="preserve">The potential </w:t>
      </w:r>
      <w:r w:rsidR="00D802B9">
        <w:rPr>
          <w:rFonts w:asciiTheme="minorHAnsi" w:hAnsiTheme="minorHAnsi"/>
        </w:rPr>
        <w:t xml:space="preserve">for nuisance insects or </w:t>
      </w:r>
      <w:r w:rsidRPr="00BD45D8">
        <w:rPr>
          <w:rFonts w:asciiTheme="minorHAnsi" w:hAnsiTheme="minorHAnsi"/>
        </w:rPr>
        <w:t>odors exists</w:t>
      </w:r>
      <w:r w:rsidR="00D802B9">
        <w:rPr>
          <w:rFonts w:asciiTheme="minorHAnsi" w:hAnsiTheme="minorHAnsi"/>
        </w:rPr>
        <w:t>;</w:t>
      </w:r>
      <w:del w:id="37" w:author="Trojan, Mike" w:date="2018-02-28T15:31:00Z">
        <w:r w:rsidR="00D802B9" w:rsidDel="006015B8">
          <w:rPr>
            <w:rFonts w:asciiTheme="minorHAnsi" w:hAnsiTheme="minorHAnsi"/>
          </w:rPr>
          <w:delText xml:space="preserve"> and</w:delText>
        </w:r>
      </w:del>
    </w:p>
    <w:p w14:paraId="1279C993" w14:textId="6DA79134" w:rsidR="008F3BC7" w:rsidRPr="0055168B" w:rsidRDefault="00D802B9" w:rsidP="008F3BC7">
      <w:pPr>
        <w:pStyle w:val="BodyText"/>
        <w:numPr>
          <w:ilvl w:val="0"/>
          <w:numId w:val="2"/>
        </w:numPr>
        <w:spacing w:before="0" w:after="0" w:line="240" w:lineRule="auto"/>
        <w:rPr>
          <w:ins w:id="38" w:author="Trojan, Mike" w:date="2018-02-05T11:07:00Z"/>
          <w:rFonts w:asciiTheme="minorHAnsi" w:hAnsiTheme="minorHAnsi"/>
          <w:szCs w:val="20"/>
        </w:rPr>
      </w:pPr>
      <w:r w:rsidRPr="0055168B">
        <w:rPr>
          <w:rFonts w:asciiTheme="minorHAnsi" w:hAnsiTheme="minorHAnsi"/>
          <w:szCs w:val="20"/>
        </w:rPr>
        <w:t xml:space="preserve">Water quality </w:t>
      </w:r>
      <w:r w:rsidR="001155F7" w:rsidRPr="0055168B">
        <w:rPr>
          <w:rFonts w:asciiTheme="minorHAnsi" w:hAnsiTheme="minorHAnsi"/>
          <w:szCs w:val="20"/>
        </w:rPr>
        <w:t xml:space="preserve">performance </w:t>
      </w:r>
      <w:r w:rsidRPr="0055168B">
        <w:rPr>
          <w:rFonts w:asciiTheme="minorHAnsi" w:hAnsiTheme="minorHAnsi"/>
          <w:szCs w:val="20"/>
        </w:rPr>
        <w:t xml:space="preserve">can change </w:t>
      </w:r>
      <w:commentRangeStart w:id="39"/>
      <w:r w:rsidRPr="0055168B">
        <w:rPr>
          <w:rFonts w:asciiTheme="minorHAnsi" w:hAnsiTheme="minorHAnsi"/>
          <w:szCs w:val="20"/>
        </w:rPr>
        <w:t>seasonally</w:t>
      </w:r>
      <w:commentRangeEnd w:id="39"/>
      <w:r w:rsidR="0062174A" w:rsidRPr="0055168B">
        <w:rPr>
          <w:rStyle w:val="CommentReference"/>
          <w:rFonts w:asciiTheme="minorHAnsi" w:hAnsiTheme="minorHAnsi"/>
          <w:sz w:val="20"/>
          <w:szCs w:val="20"/>
        </w:rPr>
        <w:commentReference w:id="39"/>
      </w:r>
    </w:p>
    <w:p w14:paraId="400DCA75" w14:textId="78EA1B0F" w:rsidR="008A22D5" w:rsidDel="006015B8" w:rsidRDefault="008A22D5" w:rsidP="004F67F5">
      <w:pPr>
        <w:pStyle w:val="BodyText"/>
        <w:spacing w:before="0" w:after="0" w:line="240" w:lineRule="auto"/>
        <w:rPr>
          <w:ins w:id="40" w:author="Trojan, Mike" w:date="2018-02-22T14:19:00Z"/>
          <w:del w:id="41" w:author="Trojan, Mike" w:date="2018-02-28T15:31:00Z"/>
          <w:rFonts w:asciiTheme="minorHAnsi" w:hAnsiTheme="minorHAnsi"/>
          <w:szCs w:val="20"/>
        </w:rPr>
      </w:pPr>
    </w:p>
    <w:p w14:paraId="564C1019" w14:textId="520954C3" w:rsidR="0055168B" w:rsidRPr="0055168B" w:rsidRDefault="0055168B" w:rsidP="0055168B">
      <w:pPr>
        <w:pStyle w:val="ListParagraph"/>
        <w:numPr>
          <w:ilvl w:val="0"/>
          <w:numId w:val="2"/>
        </w:numPr>
        <w:rPr>
          <w:ins w:id="42" w:author="Trojan, Mike" w:date="2018-02-05T11:07:00Z"/>
          <w:sz w:val="20"/>
          <w:szCs w:val="20"/>
        </w:rPr>
      </w:pPr>
      <w:ins w:id="43" w:author="Trojan, Mike" w:date="2018-02-05T11:07:00Z">
        <w:r w:rsidRPr="0055168B">
          <w:rPr>
            <w:sz w:val="20"/>
            <w:szCs w:val="20"/>
          </w:rPr>
          <w:t>Wet swales are impractical in steep areas, because maintaining a constant water surface elevation or pool becomes too difficult</w:t>
        </w:r>
      </w:ins>
      <w:ins w:id="44" w:author="Trojan, Mike" w:date="2018-02-28T15:31:00Z">
        <w:r w:rsidR="006015B8">
          <w:rPr>
            <w:sz w:val="20"/>
            <w:szCs w:val="20"/>
          </w:rPr>
          <w:t>;</w:t>
        </w:r>
      </w:ins>
      <w:ins w:id="45" w:author="Trojan, Mike" w:date="2018-02-05T11:07:00Z">
        <w:del w:id="46" w:author="Trojan, Mike" w:date="2018-02-28T15:31:00Z">
          <w:r w:rsidRPr="0055168B" w:rsidDel="006015B8">
            <w:rPr>
              <w:sz w:val="20"/>
              <w:szCs w:val="20"/>
            </w:rPr>
            <w:delText>.</w:delText>
          </w:r>
        </w:del>
      </w:ins>
    </w:p>
    <w:p w14:paraId="17C7F1ED" w14:textId="6335CEC0" w:rsidR="0055168B" w:rsidRPr="0055168B" w:rsidRDefault="0055168B" w:rsidP="0055168B">
      <w:pPr>
        <w:pStyle w:val="ListParagraph"/>
        <w:numPr>
          <w:ilvl w:val="0"/>
          <w:numId w:val="2"/>
        </w:numPr>
        <w:rPr>
          <w:ins w:id="47" w:author="Trojan, Mike" w:date="2018-02-05T11:07:00Z"/>
          <w:sz w:val="20"/>
          <w:szCs w:val="20"/>
        </w:rPr>
      </w:pPr>
      <w:ins w:id="48" w:author="Trojan, Mike" w:date="2018-02-05T11:07:00Z">
        <w:r w:rsidRPr="0055168B">
          <w:rPr>
            <w:sz w:val="20"/>
            <w:szCs w:val="20"/>
          </w:rPr>
          <w:t>Wet swales are impractical in extremely flat areas, because the lack of gradient may cause excessive ponding and prevent positive drainage</w:t>
        </w:r>
      </w:ins>
      <w:ins w:id="49" w:author="Trojan, Mike" w:date="2018-02-28T15:31:00Z">
        <w:r w:rsidR="006015B8">
          <w:rPr>
            <w:sz w:val="20"/>
            <w:szCs w:val="20"/>
          </w:rPr>
          <w:t>;</w:t>
        </w:r>
      </w:ins>
      <w:ins w:id="50" w:author="Trojan, Mike" w:date="2018-02-05T11:07:00Z">
        <w:del w:id="51" w:author="Trojan, Mike" w:date="2018-02-28T15:31:00Z">
          <w:r w:rsidRPr="0055168B" w:rsidDel="006015B8">
            <w:rPr>
              <w:sz w:val="20"/>
              <w:szCs w:val="20"/>
            </w:rPr>
            <w:delText>.</w:delText>
          </w:r>
        </w:del>
      </w:ins>
    </w:p>
    <w:p w14:paraId="6339FC5A" w14:textId="65488FCD" w:rsidR="0055168B" w:rsidRPr="0055168B" w:rsidRDefault="0055168B" w:rsidP="0055168B">
      <w:pPr>
        <w:pStyle w:val="ListParagraph"/>
        <w:numPr>
          <w:ilvl w:val="0"/>
          <w:numId w:val="2"/>
        </w:numPr>
        <w:rPr>
          <w:ins w:id="52" w:author="Trojan, Mike" w:date="2018-02-05T11:07:00Z"/>
          <w:sz w:val="20"/>
          <w:szCs w:val="20"/>
        </w:rPr>
      </w:pPr>
      <w:ins w:id="53" w:author="Trojan, Mike" w:date="2018-02-05T11:07:00Z">
        <w:r w:rsidRPr="0055168B">
          <w:rPr>
            <w:sz w:val="20"/>
            <w:szCs w:val="20"/>
          </w:rPr>
          <w:t>Vegetation must be periodically trimmed to keep woody vegetation in check</w:t>
        </w:r>
      </w:ins>
      <w:ins w:id="54" w:author="Trojan, Mike" w:date="2018-02-28T15:31:00Z">
        <w:r w:rsidR="006015B8">
          <w:rPr>
            <w:sz w:val="20"/>
            <w:szCs w:val="20"/>
          </w:rPr>
          <w:t>;</w:t>
        </w:r>
      </w:ins>
      <w:ins w:id="55" w:author="Trojan, Mike" w:date="2018-02-05T11:07:00Z">
        <w:del w:id="56" w:author="Trojan, Mike" w:date="2018-02-28T15:31:00Z">
          <w:r w:rsidRPr="0055168B" w:rsidDel="006015B8">
            <w:rPr>
              <w:sz w:val="20"/>
              <w:szCs w:val="20"/>
            </w:rPr>
            <w:delText>.</w:delText>
          </w:r>
        </w:del>
      </w:ins>
    </w:p>
    <w:p w14:paraId="70C55098" w14:textId="73E2FEBE" w:rsidR="0055168B" w:rsidRPr="0055168B" w:rsidRDefault="0055168B" w:rsidP="0055168B">
      <w:pPr>
        <w:pStyle w:val="ListParagraph"/>
        <w:numPr>
          <w:ilvl w:val="0"/>
          <w:numId w:val="2"/>
        </w:numPr>
        <w:rPr>
          <w:ins w:id="57" w:author="Trojan, Mike" w:date="2018-02-05T11:07:00Z"/>
          <w:sz w:val="20"/>
          <w:szCs w:val="20"/>
        </w:rPr>
      </w:pPr>
      <w:ins w:id="58" w:author="Trojan, Mike" w:date="2018-02-05T11:07:00Z">
        <w:r w:rsidRPr="0055168B">
          <w:rPr>
            <w:sz w:val="20"/>
            <w:szCs w:val="20"/>
          </w:rPr>
          <w:t xml:space="preserve">A </w:t>
        </w:r>
        <w:del w:id="59" w:author="Trojan, Mike" w:date="2018-02-28T15:30:00Z">
          <w:r w:rsidRPr="0055168B" w:rsidDel="006015B8">
            <w:rPr>
              <w:sz w:val="20"/>
              <w:szCs w:val="20"/>
            </w:rPr>
            <w:delText>WS</w:delText>
          </w:r>
        </w:del>
      </w:ins>
      <w:ins w:id="60" w:author="Trojan, Mike" w:date="2018-02-28T15:30:00Z">
        <w:r w:rsidR="006015B8">
          <w:rPr>
            <w:sz w:val="20"/>
            <w:szCs w:val="20"/>
          </w:rPr>
          <w:t>wet swale</w:t>
        </w:r>
      </w:ins>
      <w:ins w:id="61" w:author="Trojan, Mike" w:date="2018-02-05T11:07:00Z">
        <w:r w:rsidRPr="0055168B">
          <w:rPr>
            <w:sz w:val="20"/>
            <w:szCs w:val="20"/>
          </w:rPr>
          <w:t xml:space="preserve"> can erode during peak rainfall when water volume and velocity are high</w:t>
        </w:r>
      </w:ins>
      <w:ins w:id="62" w:author="Trojan, Mike" w:date="2018-02-28T15:31:00Z">
        <w:r w:rsidR="006015B8">
          <w:rPr>
            <w:sz w:val="20"/>
            <w:szCs w:val="20"/>
          </w:rPr>
          <w:t>;</w:t>
        </w:r>
      </w:ins>
      <w:ins w:id="63" w:author="Trojan, Mike" w:date="2018-02-05T11:07:00Z">
        <w:del w:id="64" w:author="Trojan, Mike" w:date="2018-02-28T15:31:00Z">
          <w:r w:rsidRPr="0055168B" w:rsidDel="006015B8">
            <w:rPr>
              <w:sz w:val="20"/>
              <w:szCs w:val="20"/>
            </w:rPr>
            <w:delText>.</w:delText>
          </w:r>
        </w:del>
      </w:ins>
    </w:p>
    <w:p w14:paraId="2D5A3F4A" w14:textId="6E6B4FF1" w:rsidR="0055168B" w:rsidRPr="0055168B" w:rsidRDefault="0055168B" w:rsidP="0055168B">
      <w:pPr>
        <w:pStyle w:val="ListParagraph"/>
        <w:numPr>
          <w:ilvl w:val="0"/>
          <w:numId w:val="2"/>
        </w:numPr>
        <w:rPr>
          <w:ins w:id="65" w:author="Trojan, Mike" w:date="2018-02-05T11:07:00Z"/>
          <w:sz w:val="20"/>
          <w:szCs w:val="20"/>
        </w:rPr>
      </w:pPr>
      <w:ins w:id="66" w:author="Trojan, Mike" w:date="2018-02-05T11:07:00Z">
        <w:r w:rsidRPr="0055168B">
          <w:rPr>
            <w:sz w:val="20"/>
            <w:szCs w:val="20"/>
          </w:rPr>
          <w:t>Standing water in wet swales may foster mosquitoes, so vector control is recommended</w:t>
        </w:r>
      </w:ins>
      <w:ins w:id="67" w:author="Trojan, Mike" w:date="2018-02-28T15:31:00Z">
        <w:r w:rsidR="006015B8">
          <w:rPr>
            <w:sz w:val="20"/>
            <w:szCs w:val="20"/>
          </w:rPr>
          <w:t>;</w:t>
        </w:r>
      </w:ins>
      <w:ins w:id="68" w:author="Trojan, Mike" w:date="2018-02-05T11:07:00Z">
        <w:del w:id="69" w:author="Trojan, Mike" w:date="2018-02-28T15:31:00Z">
          <w:r w:rsidRPr="0055168B" w:rsidDel="006015B8">
            <w:rPr>
              <w:sz w:val="20"/>
              <w:szCs w:val="20"/>
            </w:rPr>
            <w:delText>.</w:delText>
          </w:r>
        </w:del>
      </w:ins>
    </w:p>
    <w:p w14:paraId="7BE01F9D" w14:textId="3B082091" w:rsidR="0055168B" w:rsidRPr="0055168B" w:rsidRDefault="0055168B" w:rsidP="0055168B">
      <w:pPr>
        <w:pStyle w:val="ListParagraph"/>
        <w:numPr>
          <w:ilvl w:val="0"/>
          <w:numId w:val="2"/>
        </w:numPr>
        <w:rPr>
          <w:ins w:id="70" w:author="Trojan, Mike" w:date="2018-02-05T11:07:00Z"/>
          <w:sz w:val="20"/>
          <w:szCs w:val="20"/>
        </w:rPr>
      </w:pPr>
      <w:ins w:id="71" w:author="Trojan, Mike" w:date="2018-02-05T11:07:00Z">
        <w:r w:rsidRPr="0055168B">
          <w:rPr>
            <w:sz w:val="20"/>
            <w:szCs w:val="20"/>
          </w:rPr>
          <w:t>Resuspension</w:t>
        </w:r>
      </w:ins>
      <w:ins w:id="72" w:author="Trojan, Mike" w:date="2018-02-05T11:09:00Z">
        <w:r w:rsidRPr="0055168B">
          <w:rPr>
            <w:sz w:val="20"/>
            <w:szCs w:val="20"/>
          </w:rPr>
          <w:t xml:space="preserve"> </w:t>
        </w:r>
      </w:ins>
      <w:ins w:id="73" w:author="Trojan, Mike" w:date="2018-02-05T11:07:00Z">
        <w:r w:rsidRPr="0055168B">
          <w:rPr>
            <w:sz w:val="20"/>
            <w:szCs w:val="20"/>
          </w:rPr>
          <w:t>of sediment can occur during peak storm events</w:t>
        </w:r>
      </w:ins>
      <w:ins w:id="74" w:author="Trojan, Mike" w:date="2018-02-28T15:31:00Z">
        <w:r w:rsidR="006015B8">
          <w:rPr>
            <w:sz w:val="20"/>
            <w:szCs w:val="20"/>
          </w:rPr>
          <w:t>; and</w:t>
        </w:r>
      </w:ins>
      <w:ins w:id="75" w:author="Trojan, Mike" w:date="2018-02-05T11:07:00Z">
        <w:del w:id="76" w:author="Trojan, Mike" w:date="2018-02-28T15:31:00Z">
          <w:r w:rsidRPr="0055168B" w:rsidDel="006015B8">
            <w:rPr>
              <w:sz w:val="20"/>
              <w:szCs w:val="20"/>
            </w:rPr>
            <w:delText xml:space="preserve">. </w:delText>
          </w:r>
        </w:del>
      </w:ins>
    </w:p>
    <w:p w14:paraId="4D462A23" w14:textId="4A24F57C" w:rsidR="0055168B" w:rsidRPr="0055168B" w:rsidRDefault="0055168B" w:rsidP="0055168B">
      <w:pPr>
        <w:pStyle w:val="ListParagraph"/>
        <w:numPr>
          <w:ilvl w:val="0"/>
          <w:numId w:val="2"/>
        </w:numPr>
        <w:rPr>
          <w:ins w:id="77" w:author="Trojan, Mike" w:date="2018-02-22T14:15:00Z"/>
          <w:sz w:val="20"/>
          <w:szCs w:val="20"/>
        </w:rPr>
      </w:pPr>
      <w:ins w:id="78" w:author="Trojan, Mike" w:date="2018-02-05T11:07:00Z">
        <w:r w:rsidRPr="0055168B">
          <w:rPr>
            <w:sz w:val="20"/>
            <w:szCs w:val="20"/>
          </w:rPr>
          <w:t xml:space="preserve">Standing water causes water temperature to rise, which reduces oxygen in the water and negatively impacts nutrient removal. </w:t>
        </w:r>
      </w:ins>
    </w:p>
    <w:p w14:paraId="161E58AF" w14:textId="637EFACE" w:rsidR="00AC0B3A" w:rsidRPr="00C93297" w:rsidRDefault="00AC0B3A" w:rsidP="00C86B4D">
      <w:pPr>
        <w:pStyle w:val="BodyText"/>
        <w:numPr>
          <w:ilvl w:val="1"/>
          <w:numId w:val="1"/>
        </w:numPr>
        <w:ind w:left="360"/>
        <w:rPr>
          <w:rFonts w:asciiTheme="minorHAnsi" w:hAnsiTheme="minorHAnsi"/>
          <w:b/>
          <w:color w:val="1F497D" w:themeColor="text2"/>
          <w:sz w:val="24"/>
        </w:rPr>
      </w:pPr>
      <w:r w:rsidRPr="00C93297">
        <w:rPr>
          <w:rFonts w:asciiTheme="minorHAnsi" w:hAnsiTheme="minorHAnsi"/>
          <w:b/>
          <w:color w:val="1F497D" w:themeColor="text2"/>
          <w:sz w:val="24"/>
        </w:rPr>
        <w:t>Related Pages</w:t>
      </w:r>
    </w:p>
    <w:p w14:paraId="31216794" w14:textId="245FC8CB" w:rsidR="0052537E" w:rsidRDefault="0052537E" w:rsidP="0052537E">
      <w:pPr>
        <w:pStyle w:val="BodyText"/>
        <w:spacing w:before="0" w:after="0" w:line="240" w:lineRule="auto"/>
        <w:rPr>
          <w:rFonts w:asciiTheme="minorHAnsi" w:hAnsiTheme="minorHAnsi"/>
        </w:rPr>
      </w:pPr>
      <w:r>
        <w:rPr>
          <w:rFonts w:asciiTheme="minorHAnsi" w:hAnsiTheme="minorHAnsi"/>
        </w:rPr>
        <w:t>Swales for stormwater management</w:t>
      </w:r>
    </w:p>
    <w:p w14:paraId="3A3155B3" w14:textId="186E84F0" w:rsidR="008F3BC7" w:rsidRDefault="0052537E" w:rsidP="0052537E">
      <w:pPr>
        <w:pStyle w:val="BodyText"/>
        <w:spacing w:before="0" w:after="0" w:line="240" w:lineRule="auto"/>
        <w:rPr>
          <w:rFonts w:asciiTheme="minorHAnsi" w:hAnsiTheme="minorHAnsi"/>
        </w:rPr>
      </w:pPr>
      <w:r>
        <w:rPr>
          <w:rFonts w:asciiTheme="minorHAnsi" w:hAnsiTheme="minorHAnsi"/>
        </w:rPr>
        <w:lastRenderedPageBreak/>
        <w:t>Design criteria for wet swales</w:t>
      </w:r>
    </w:p>
    <w:p w14:paraId="0BF6DC4F" w14:textId="35406AF6" w:rsidR="0052537E" w:rsidRDefault="0052537E" w:rsidP="0052537E">
      <w:pPr>
        <w:pStyle w:val="BodyText"/>
        <w:spacing w:before="0" w:after="0" w:line="240" w:lineRule="auto"/>
        <w:rPr>
          <w:rFonts w:asciiTheme="minorHAnsi" w:hAnsiTheme="minorHAnsi"/>
        </w:rPr>
      </w:pPr>
      <w:r>
        <w:rPr>
          <w:rFonts w:asciiTheme="minorHAnsi" w:hAnsiTheme="minorHAnsi"/>
        </w:rPr>
        <w:t>Construction specifications for wet swales</w:t>
      </w:r>
    </w:p>
    <w:p w14:paraId="10B2C51C" w14:textId="376ECFA9" w:rsidR="0052537E" w:rsidRDefault="0052537E" w:rsidP="0052537E">
      <w:pPr>
        <w:pStyle w:val="BodyText"/>
        <w:spacing w:before="0" w:after="0" w:line="240" w:lineRule="auto"/>
        <w:rPr>
          <w:rFonts w:asciiTheme="minorHAnsi" w:hAnsiTheme="minorHAnsi"/>
        </w:rPr>
      </w:pPr>
      <w:r>
        <w:rPr>
          <w:rFonts w:asciiTheme="minorHAnsi" w:hAnsiTheme="minorHAnsi"/>
        </w:rPr>
        <w:t>Operation and maintenance of wet swales</w:t>
      </w:r>
    </w:p>
    <w:p w14:paraId="09A6E259" w14:textId="67E58585" w:rsidR="0052537E" w:rsidRDefault="0052537E" w:rsidP="0052537E">
      <w:pPr>
        <w:pStyle w:val="BodyText"/>
        <w:spacing w:before="0" w:after="0" w:line="240" w:lineRule="auto"/>
        <w:rPr>
          <w:rFonts w:asciiTheme="minorHAnsi" w:hAnsiTheme="minorHAnsi"/>
        </w:rPr>
      </w:pPr>
      <w:r>
        <w:rPr>
          <w:rFonts w:asciiTheme="minorHAnsi" w:hAnsiTheme="minorHAnsi"/>
        </w:rPr>
        <w:t xml:space="preserve">References for </w:t>
      </w:r>
      <w:r w:rsidR="001155F7">
        <w:rPr>
          <w:rFonts w:asciiTheme="minorHAnsi" w:hAnsiTheme="minorHAnsi"/>
        </w:rPr>
        <w:t xml:space="preserve">wet </w:t>
      </w:r>
      <w:r>
        <w:rPr>
          <w:rFonts w:asciiTheme="minorHAnsi" w:hAnsiTheme="minorHAnsi"/>
        </w:rPr>
        <w:t>swales</w:t>
      </w:r>
    </w:p>
    <w:p w14:paraId="5F63BC11" w14:textId="10C045EF" w:rsidR="00C93297" w:rsidRDefault="00C93297" w:rsidP="00C86B4D">
      <w:pPr>
        <w:pStyle w:val="MemoHeading1"/>
        <w:numPr>
          <w:ilvl w:val="0"/>
          <w:numId w:val="1"/>
        </w:numPr>
        <w:ind w:left="360"/>
      </w:pPr>
      <w:r>
        <w:t>Wet Swale Design Criteria Page</w:t>
      </w:r>
    </w:p>
    <w:p w14:paraId="556CAF4C" w14:textId="77777777"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t>Details and CADD images</w:t>
      </w:r>
    </w:p>
    <w:p w14:paraId="458DCB5A" w14:textId="77777777" w:rsidR="00757343" w:rsidRPr="00882879" w:rsidRDefault="00757343" w:rsidP="00F01832">
      <w:pPr>
        <w:shd w:val="clear" w:color="auto" w:fill="FFFFFF"/>
        <w:spacing w:after="225"/>
        <w:rPr>
          <w:rFonts w:asciiTheme="minorHAnsi" w:hAnsiTheme="minorHAnsi" w:cs="Arial"/>
          <w:sz w:val="20"/>
        </w:rPr>
      </w:pPr>
      <w:r w:rsidRPr="00882879">
        <w:rPr>
          <w:rFonts w:asciiTheme="minorHAnsi" w:hAnsiTheme="minorHAnsi" w:cs="Arial"/>
          <w:sz w:val="20"/>
        </w:rPr>
        <w:t>Use </w:t>
      </w:r>
      <w:hyperlink r:id="rId18" w:history="1">
        <w:r w:rsidRPr="00882879">
          <w:rPr>
            <w:rFonts w:asciiTheme="minorHAnsi" w:hAnsiTheme="minorHAnsi" w:cs="Arial"/>
            <w:color w:val="0000FF"/>
            <w:sz w:val="20"/>
            <w:u w:val="single"/>
          </w:rPr>
          <w:t>this link</w:t>
        </w:r>
      </w:hyperlink>
      <w:r w:rsidRPr="00882879">
        <w:rPr>
          <w:rFonts w:asciiTheme="minorHAnsi" w:hAnsiTheme="minorHAnsi" w:cs="Arial"/>
          <w:color w:val="0000FF"/>
          <w:sz w:val="20"/>
        </w:rPr>
        <w:t> </w:t>
      </w:r>
      <w:r w:rsidRPr="00882879">
        <w:rPr>
          <w:rFonts w:asciiTheme="minorHAnsi" w:hAnsiTheme="minorHAnsi" w:cs="Arial"/>
          <w:sz w:val="20"/>
        </w:rPr>
        <w:t>to access .pdf diagrams of CADD drawings.</w:t>
      </w:r>
    </w:p>
    <w:p w14:paraId="6BBF263E" w14:textId="77777777" w:rsidR="00757343" w:rsidRPr="00882879" w:rsidRDefault="00757343" w:rsidP="007038F9">
      <w:pPr>
        <w:pStyle w:val="NormalWeb"/>
        <w:shd w:val="clear" w:color="auto" w:fill="FFFFFF"/>
        <w:spacing w:before="0" w:beforeAutospacing="0" w:after="120" w:afterAutospacing="0"/>
        <w:rPr>
          <w:rFonts w:asciiTheme="minorHAnsi" w:hAnsiTheme="minorHAnsi" w:cs="Arial"/>
          <w:sz w:val="20"/>
          <w:szCs w:val="20"/>
        </w:rPr>
      </w:pPr>
      <w:r w:rsidRPr="00882879">
        <w:rPr>
          <w:rFonts w:asciiTheme="minorHAnsi" w:hAnsiTheme="minorHAnsi" w:cs="Arial"/>
          <w:bCs/>
          <w:sz w:val="20"/>
          <w:szCs w:val="20"/>
        </w:rPr>
        <w:t>To see all filtration CADD images in a combined pdf,</w:t>
      </w:r>
      <w:r w:rsidRPr="00882879">
        <w:rPr>
          <w:rFonts w:asciiTheme="minorHAnsi" w:hAnsiTheme="minorHAnsi" w:cs="Arial"/>
          <w:b/>
          <w:bCs/>
          <w:sz w:val="20"/>
          <w:szCs w:val="20"/>
        </w:rPr>
        <w:t> </w:t>
      </w:r>
      <w:commentRangeStart w:id="79"/>
      <w:r w:rsidR="00A30251">
        <w:fldChar w:fldCharType="begin"/>
      </w:r>
      <w:r w:rsidR="00A30251">
        <w:instrText xml:space="preserve"> HYPERLINK "https://stormwater.pca.state.mn.us/index.php?title=File:All_filtration_cadd_images_combined.pdf" </w:instrText>
      </w:r>
      <w:r w:rsidR="00A30251">
        <w:fldChar w:fldCharType="separate"/>
      </w:r>
      <w:r w:rsidRPr="00882879">
        <w:rPr>
          <w:rStyle w:val="Hyperlink"/>
          <w:rFonts w:asciiTheme="minorHAnsi" w:eastAsiaTheme="majorEastAsia" w:hAnsiTheme="minorHAnsi" w:cs="Arial"/>
          <w:bCs/>
          <w:color w:val="0000FF"/>
          <w:sz w:val="20"/>
          <w:szCs w:val="20"/>
        </w:rPr>
        <w:t>click here</w:t>
      </w:r>
      <w:r w:rsidR="00A30251">
        <w:rPr>
          <w:rStyle w:val="Hyperlink"/>
          <w:rFonts w:asciiTheme="minorHAnsi" w:eastAsiaTheme="majorEastAsia" w:hAnsiTheme="minorHAnsi" w:cs="Arial"/>
          <w:bCs/>
          <w:color w:val="0000FF"/>
          <w:sz w:val="20"/>
          <w:szCs w:val="20"/>
        </w:rPr>
        <w:fldChar w:fldCharType="end"/>
      </w:r>
      <w:commentRangeEnd w:id="79"/>
      <w:r w:rsidR="0062174A">
        <w:rPr>
          <w:rStyle w:val="CommentReference"/>
        </w:rPr>
        <w:commentReference w:id="79"/>
      </w:r>
    </w:p>
    <w:p w14:paraId="1F2AFD9B" w14:textId="77777777" w:rsidR="00757343" w:rsidRPr="00882879" w:rsidRDefault="005B0853" w:rsidP="00713B01">
      <w:pPr>
        <w:numPr>
          <w:ilvl w:val="0"/>
          <w:numId w:val="3"/>
        </w:numPr>
        <w:shd w:val="clear" w:color="auto" w:fill="FFFFFF"/>
        <w:spacing w:after="100" w:afterAutospacing="1" w:line="300" w:lineRule="atLeast"/>
        <w:ind w:left="720"/>
        <w:rPr>
          <w:rFonts w:asciiTheme="minorHAnsi" w:hAnsiTheme="minorHAnsi" w:cs="Arial"/>
          <w:sz w:val="20"/>
          <w:u w:val="single"/>
        </w:rPr>
      </w:pPr>
      <w:hyperlink r:id="rId19" w:tooltip="Links to .dwg files for swales" w:history="1">
        <w:r w:rsidR="00757343" w:rsidRPr="00882879">
          <w:rPr>
            <w:rFonts w:asciiTheme="minorHAnsi" w:hAnsiTheme="minorHAnsi" w:cs="Arial"/>
            <w:color w:val="0000FF"/>
            <w:sz w:val="20"/>
            <w:u w:val="single"/>
          </w:rPr>
          <w:t>Links to .dwg files for swales</w:t>
        </w:r>
      </w:hyperlink>
    </w:p>
    <w:p w14:paraId="4F4FD822" w14:textId="77777777" w:rsidR="00757343" w:rsidRPr="00882879" w:rsidRDefault="00757343" w:rsidP="00713B01">
      <w:pPr>
        <w:numPr>
          <w:ilvl w:val="0"/>
          <w:numId w:val="3"/>
        </w:numPr>
        <w:shd w:val="clear" w:color="auto" w:fill="FFFFFF"/>
        <w:spacing w:before="100" w:beforeAutospacing="1" w:after="100" w:afterAutospacing="1" w:line="300" w:lineRule="atLeast"/>
        <w:ind w:left="720"/>
        <w:rPr>
          <w:rFonts w:asciiTheme="minorHAnsi" w:hAnsiTheme="minorHAnsi" w:cs="Arial"/>
          <w:sz w:val="20"/>
        </w:rPr>
      </w:pPr>
      <w:r w:rsidRPr="00882879">
        <w:rPr>
          <w:rFonts w:asciiTheme="minorHAnsi" w:hAnsiTheme="minorHAnsi" w:cs="Arial"/>
          <w:sz w:val="20"/>
        </w:rPr>
        <w:t>Swale layout: </w:t>
      </w:r>
      <w:hyperlink r:id="rId20" w:tooltip="File:Swale Layout2 (1).pdf" w:history="1">
        <w:r w:rsidRPr="00882879">
          <w:rPr>
            <w:rStyle w:val="Hyperlink"/>
            <w:rFonts w:asciiTheme="minorHAnsi" w:eastAsiaTheme="majorEastAsia" w:hAnsiTheme="minorHAnsi" w:cs="Arial"/>
            <w:color w:val="0000FF"/>
            <w:sz w:val="20"/>
          </w:rPr>
          <w:t>File:Swale Layout2 (1).pdf</w:t>
        </w:r>
      </w:hyperlink>
    </w:p>
    <w:p w14:paraId="7B0107B8" w14:textId="77777777" w:rsidR="00757343" w:rsidRPr="00882879" w:rsidRDefault="00757343" w:rsidP="00713B01">
      <w:pPr>
        <w:numPr>
          <w:ilvl w:val="0"/>
          <w:numId w:val="3"/>
        </w:numPr>
        <w:shd w:val="clear" w:color="auto" w:fill="FFFFFF"/>
        <w:spacing w:before="100" w:beforeAutospacing="1" w:after="100" w:afterAutospacing="1" w:line="300" w:lineRule="atLeast"/>
        <w:ind w:left="720"/>
        <w:rPr>
          <w:rFonts w:asciiTheme="minorHAnsi" w:hAnsiTheme="minorHAnsi" w:cs="Arial"/>
          <w:sz w:val="20"/>
        </w:rPr>
      </w:pPr>
      <w:r w:rsidRPr="00882879">
        <w:rPr>
          <w:rFonts w:asciiTheme="minorHAnsi" w:hAnsiTheme="minorHAnsi" w:cs="Arial"/>
          <w:sz w:val="20"/>
        </w:rPr>
        <w:t>Typical grass channel cross-section without soil amendment: </w:t>
      </w:r>
      <w:hyperlink r:id="rId21" w:tooltip="File:MIDS Dry Swale Sections-SHEET 2.pdf" w:history="1">
        <w:r w:rsidRPr="00882879">
          <w:rPr>
            <w:rStyle w:val="Hyperlink"/>
            <w:rFonts w:asciiTheme="minorHAnsi" w:eastAsiaTheme="majorEastAsia" w:hAnsiTheme="minorHAnsi" w:cs="Arial"/>
            <w:color w:val="0000FF"/>
            <w:sz w:val="20"/>
          </w:rPr>
          <w:t>File:MIDS Dry Swale Sections-SHEET 2.pdf</w:t>
        </w:r>
      </w:hyperlink>
    </w:p>
    <w:p w14:paraId="7192192C" w14:textId="4265D198"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t xml:space="preserve">Major design elements </w:t>
      </w:r>
    </w:p>
    <w:p w14:paraId="0CDCAC71" w14:textId="77777777" w:rsidR="00757343" w:rsidRPr="00FA73BF" w:rsidRDefault="00757343" w:rsidP="00C86B4D">
      <w:pPr>
        <w:pStyle w:val="BodyText"/>
        <w:numPr>
          <w:ilvl w:val="2"/>
          <w:numId w:val="1"/>
        </w:numPr>
        <w:rPr>
          <w:rFonts w:asciiTheme="minorHAnsi" w:hAnsiTheme="minorHAnsi"/>
          <w:b/>
          <w:color w:val="1F497D" w:themeColor="text2"/>
          <w:sz w:val="24"/>
        </w:rPr>
      </w:pPr>
      <w:r w:rsidRPr="00FA73BF">
        <w:rPr>
          <w:rFonts w:asciiTheme="minorHAnsi" w:hAnsiTheme="minorHAnsi"/>
          <w:b/>
          <w:color w:val="1F497D" w:themeColor="text2"/>
          <w:sz w:val="24"/>
        </w:rPr>
        <w:t>Physical feasibility initial check</w:t>
      </w:r>
    </w:p>
    <w:p w14:paraId="08D01D7B" w14:textId="26633456" w:rsidR="00757343" w:rsidRPr="00454408" w:rsidDel="00C21293" w:rsidRDefault="00757343" w:rsidP="00C21293">
      <w:pPr>
        <w:pStyle w:val="ListParagraph"/>
        <w:spacing w:line="240" w:lineRule="auto"/>
        <w:ind w:left="360"/>
        <w:rPr>
          <w:del w:id="80" w:author="Trojan, Mike" w:date="2018-02-28T16:24:00Z"/>
          <w:sz w:val="20"/>
        </w:rPr>
      </w:pPr>
      <w:r w:rsidRPr="00454408">
        <w:rPr>
          <w:sz w:val="20"/>
        </w:rPr>
        <w:t xml:space="preserve">Before deciding to use a swale practice for stormwater management, it is helpful to consider several items that bear on the feasibility of using such a device at a given location. This section describes considerations in making an initial judgment as to whether or not </w:t>
      </w:r>
      <w:r w:rsidR="00AE02C0">
        <w:rPr>
          <w:sz w:val="20"/>
        </w:rPr>
        <w:t>a wet</w:t>
      </w:r>
      <w:r w:rsidRPr="00454408">
        <w:rPr>
          <w:sz w:val="20"/>
        </w:rPr>
        <w:t xml:space="preserve"> </w:t>
      </w:r>
      <w:r w:rsidR="00AE02C0">
        <w:rPr>
          <w:sz w:val="20"/>
        </w:rPr>
        <w:t>s</w:t>
      </w:r>
      <w:r w:rsidRPr="00454408">
        <w:rPr>
          <w:sz w:val="20"/>
        </w:rPr>
        <w:t xml:space="preserve">wale practice is the appropriate BMP for the site. </w:t>
      </w:r>
      <w:del w:id="81" w:author="Trojan, Mike" w:date="2018-02-28T16:24:00Z">
        <w:r w:rsidRPr="00454408" w:rsidDel="00C21293">
          <w:rPr>
            <w:sz w:val="20"/>
          </w:rPr>
          <w:delText>The following links provide additional information on specific constraints.</w:delText>
        </w:r>
      </w:del>
    </w:p>
    <w:p w14:paraId="3307B487" w14:textId="01412794" w:rsidR="00757343" w:rsidRPr="00454408" w:rsidDel="00C21293" w:rsidRDefault="00EF3DCF" w:rsidP="005B0853">
      <w:pPr>
        <w:pStyle w:val="ListParagraph"/>
        <w:spacing w:line="240" w:lineRule="auto"/>
        <w:ind w:left="360"/>
        <w:rPr>
          <w:del w:id="82" w:author="Trojan, Mike" w:date="2018-02-28T16:24:00Z"/>
          <w:rFonts w:cs="Arial"/>
          <w:color w:val="0000FF"/>
          <w:sz w:val="21"/>
          <w:szCs w:val="21"/>
        </w:rPr>
      </w:pPr>
      <w:del w:id="83" w:author="Trojan, Mike" w:date="2018-02-28T16:24:00Z">
        <w:r w:rsidDel="00C21293">
          <w:fldChar w:fldCharType="begin"/>
        </w:r>
        <w:r w:rsidDel="00C21293">
          <w:delInstrText xml:space="preserve"> HYPERLINK "https://stormwater.pca.state.mn.us/index.php?title=Karst" \o "Karst" </w:delInstrText>
        </w:r>
        <w:r w:rsidDel="00C21293">
          <w:fldChar w:fldCharType="separate"/>
        </w:r>
        <w:r w:rsidR="00757343" w:rsidRPr="00454408" w:rsidDel="00C21293">
          <w:rPr>
            <w:rFonts w:cs="Arial"/>
            <w:color w:val="0000FF"/>
            <w:sz w:val="21"/>
            <w:szCs w:val="21"/>
          </w:rPr>
          <w:delText>Karst</w:delText>
        </w:r>
        <w:r w:rsidDel="00C21293">
          <w:rPr>
            <w:rFonts w:cs="Arial"/>
            <w:color w:val="0000FF"/>
            <w:sz w:val="21"/>
            <w:szCs w:val="21"/>
          </w:rPr>
          <w:fldChar w:fldCharType="end"/>
        </w:r>
      </w:del>
    </w:p>
    <w:p w14:paraId="49A56566" w14:textId="7B3AC115" w:rsidR="00757343" w:rsidRPr="00454408" w:rsidDel="00C21293" w:rsidRDefault="00EF3DCF" w:rsidP="005B0853">
      <w:pPr>
        <w:pStyle w:val="ListParagraph"/>
        <w:spacing w:line="240" w:lineRule="auto"/>
        <w:ind w:left="360"/>
        <w:rPr>
          <w:del w:id="84" w:author="Trojan, Mike" w:date="2018-02-28T16:24:00Z"/>
          <w:rFonts w:cs="Arial"/>
          <w:color w:val="0000FF"/>
          <w:sz w:val="21"/>
          <w:szCs w:val="21"/>
        </w:rPr>
      </w:pPr>
      <w:del w:id="85" w:author="Trojan, Mike" w:date="2018-02-28T16:24:00Z">
        <w:r w:rsidDel="00C21293">
          <w:fldChar w:fldCharType="begin"/>
        </w:r>
        <w:r w:rsidDel="00C21293">
          <w:delInstrText xml:space="preserve"> HYPERLINK "https://stormwater.pca.state.mn.us/index.php?title=Shallow_soils_and_shallow_depth_to_bedrock" \o "Shallow soils and shallow depth to bedrock" </w:delInstrText>
        </w:r>
        <w:r w:rsidDel="00C21293">
          <w:fldChar w:fldCharType="separate"/>
        </w:r>
        <w:r w:rsidR="00757343" w:rsidRPr="00454408" w:rsidDel="00C21293">
          <w:rPr>
            <w:rFonts w:cs="Arial"/>
            <w:color w:val="0000FF"/>
            <w:sz w:val="21"/>
            <w:szCs w:val="21"/>
          </w:rPr>
          <w:delText>Shallow soils and shallow depth to bedrock</w:delText>
        </w:r>
        <w:r w:rsidDel="00C21293">
          <w:rPr>
            <w:rFonts w:cs="Arial"/>
            <w:color w:val="0000FF"/>
            <w:sz w:val="21"/>
            <w:szCs w:val="21"/>
          </w:rPr>
          <w:fldChar w:fldCharType="end"/>
        </w:r>
      </w:del>
    </w:p>
    <w:p w14:paraId="692FE965" w14:textId="25F60F0E" w:rsidR="00757343" w:rsidRPr="00454408" w:rsidDel="00C21293" w:rsidRDefault="00EF3DCF" w:rsidP="005B0853">
      <w:pPr>
        <w:pStyle w:val="ListParagraph"/>
        <w:spacing w:line="240" w:lineRule="auto"/>
        <w:ind w:left="360"/>
        <w:rPr>
          <w:del w:id="86" w:author="Trojan, Mike" w:date="2018-02-28T16:24:00Z"/>
          <w:rFonts w:cs="Arial"/>
          <w:color w:val="0000FF"/>
          <w:sz w:val="21"/>
          <w:szCs w:val="21"/>
        </w:rPr>
      </w:pPr>
      <w:del w:id="87" w:author="Trojan, Mike" w:date="2018-02-28T16:24:00Z">
        <w:r w:rsidDel="00C21293">
          <w:fldChar w:fldCharType="begin"/>
        </w:r>
        <w:r w:rsidDel="00C21293">
          <w:delInstrText xml:space="preserve"> HYPERLINK "https://stormwater.pca.state.mn.us/index.php?title=Shallow_groundwater" \o "Shallow groundwater" </w:delInstrText>
        </w:r>
        <w:r w:rsidDel="00C21293">
          <w:fldChar w:fldCharType="separate"/>
        </w:r>
        <w:r w:rsidR="00757343" w:rsidRPr="00454408" w:rsidDel="00C21293">
          <w:rPr>
            <w:rFonts w:cs="Arial"/>
            <w:color w:val="0000FF"/>
            <w:sz w:val="21"/>
            <w:szCs w:val="21"/>
          </w:rPr>
          <w:delText>Shallow groundwater</w:delText>
        </w:r>
        <w:r w:rsidDel="00C21293">
          <w:rPr>
            <w:rFonts w:cs="Arial"/>
            <w:color w:val="0000FF"/>
            <w:sz w:val="21"/>
            <w:szCs w:val="21"/>
          </w:rPr>
          <w:fldChar w:fldCharType="end"/>
        </w:r>
      </w:del>
    </w:p>
    <w:p w14:paraId="6E19C4BF" w14:textId="2C33D929" w:rsidR="00757343" w:rsidRPr="00454408" w:rsidDel="00C21293" w:rsidRDefault="00EF3DCF" w:rsidP="005B0853">
      <w:pPr>
        <w:pStyle w:val="ListParagraph"/>
        <w:spacing w:line="240" w:lineRule="auto"/>
        <w:ind w:left="360"/>
        <w:rPr>
          <w:del w:id="88" w:author="Trojan, Mike" w:date="2018-02-28T16:24:00Z"/>
          <w:rFonts w:cs="Arial"/>
          <w:color w:val="0000FF"/>
          <w:sz w:val="21"/>
          <w:szCs w:val="21"/>
        </w:rPr>
      </w:pPr>
      <w:del w:id="89" w:author="Trojan, Mike" w:date="2018-02-28T16:24:00Z">
        <w:r w:rsidDel="00C21293">
          <w:fldChar w:fldCharType="begin"/>
        </w:r>
        <w:r w:rsidDel="00C21293">
          <w:delInstrText xml:space="preserve"> HYPERLINK "https://stormwater.pca.state.mn.us/index.php?title=Soils_with_low_infiltration_capacity" \o "Soils with low infiltration capacity" </w:delInstrText>
        </w:r>
        <w:r w:rsidDel="00C21293">
          <w:fldChar w:fldCharType="separate"/>
        </w:r>
        <w:r w:rsidR="00757343" w:rsidRPr="00454408" w:rsidDel="00C21293">
          <w:rPr>
            <w:rFonts w:cs="Arial"/>
            <w:color w:val="0000FF"/>
            <w:sz w:val="21"/>
            <w:szCs w:val="21"/>
          </w:rPr>
          <w:delText>Soils with low infiltration capacity</w:delText>
        </w:r>
        <w:r w:rsidDel="00C21293">
          <w:rPr>
            <w:rFonts w:cs="Arial"/>
            <w:color w:val="0000FF"/>
            <w:sz w:val="21"/>
            <w:szCs w:val="21"/>
          </w:rPr>
          <w:fldChar w:fldCharType="end"/>
        </w:r>
      </w:del>
    </w:p>
    <w:p w14:paraId="6D9DB34B" w14:textId="57B39369" w:rsidR="00757343" w:rsidRPr="00454408" w:rsidDel="00C21293" w:rsidRDefault="00EF3DCF" w:rsidP="005B0853">
      <w:pPr>
        <w:pStyle w:val="ListParagraph"/>
        <w:spacing w:line="240" w:lineRule="auto"/>
        <w:ind w:left="360"/>
        <w:rPr>
          <w:del w:id="90" w:author="Trojan, Mike" w:date="2018-02-28T16:24:00Z"/>
          <w:rFonts w:cs="Arial"/>
          <w:color w:val="0000FF"/>
          <w:sz w:val="21"/>
          <w:szCs w:val="21"/>
        </w:rPr>
      </w:pPr>
      <w:del w:id="91" w:author="Trojan, Mike" w:date="2018-02-28T16:24:00Z">
        <w:r w:rsidDel="00C21293">
          <w:fldChar w:fldCharType="begin"/>
        </w:r>
        <w:r w:rsidDel="00C21293">
          <w:delInstrText xml:space="preserve"> HYPERLINK "https://stormwater.pca.state.mn.us/index.php?title=Stormwater_infiltration_and_setback_(separation)_distances" \o "Stormwater infiltration and setback (separation) distances" </w:delInstrText>
        </w:r>
        <w:r w:rsidDel="00C21293">
          <w:fldChar w:fldCharType="separate"/>
        </w:r>
        <w:r w:rsidR="00757343" w:rsidRPr="00454408" w:rsidDel="00C21293">
          <w:rPr>
            <w:rFonts w:cs="Arial"/>
            <w:color w:val="0000FF"/>
            <w:sz w:val="21"/>
            <w:szCs w:val="21"/>
          </w:rPr>
          <w:delText>Separation distances</w:delText>
        </w:r>
        <w:r w:rsidDel="00C21293">
          <w:rPr>
            <w:rFonts w:cs="Arial"/>
            <w:color w:val="0000FF"/>
            <w:sz w:val="21"/>
            <w:szCs w:val="21"/>
          </w:rPr>
          <w:fldChar w:fldCharType="end"/>
        </w:r>
      </w:del>
    </w:p>
    <w:p w14:paraId="55F43144" w14:textId="287501A0" w:rsidR="00757343" w:rsidRPr="00454408" w:rsidDel="00C21293" w:rsidRDefault="00EF3DCF" w:rsidP="005B0853">
      <w:pPr>
        <w:pStyle w:val="ListParagraph"/>
        <w:spacing w:line="240" w:lineRule="auto"/>
        <w:ind w:left="360"/>
        <w:rPr>
          <w:del w:id="92" w:author="Trojan, Mike" w:date="2018-02-28T16:24:00Z"/>
          <w:rFonts w:cs="Arial"/>
          <w:color w:val="0000FF"/>
          <w:sz w:val="21"/>
          <w:szCs w:val="21"/>
        </w:rPr>
      </w:pPr>
      <w:del w:id="93" w:author="Trojan, Mike" w:date="2018-02-28T16:24:00Z">
        <w:r w:rsidDel="00C21293">
          <w:fldChar w:fldCharType="begin"/>
        </w:r>
        <w:r w:rsidDel="00C21293">
          <w:delInstrText xml:space="preserve"> HYPERLINK "https://stormwater.pca.state.mn.us/index.php?title=Potential_stormwater_hotspots" \o "Potential stormwater hotspots" </w:delInstrText>
        </w:r>
        <w:r w:rsidDel="00C21293">
          <w:fldChar w:fldCharType="separate"/>
        </w:r>
        <w:r w:rsidR="00757343" w:rsidRPr="00454408" w:rsidDel="00C21293">
          <w:rPr>
            <w:rFonts w:cs="Arial"/>
            <w:color w:val="0000FF"/>
            <w:sz w:val="21"/>
            <w:szCs w:val="21"/>
          </w:rPr>
          <w:delText>Potential stormwater hotspots</w:delText>
        </w:r>
        <w:r w:rsidDel="00C21293">
          <w:rPr>
            <w:rFonts w:cs="Arial"/>
            <w:color w:val="0000FF"/>
            <w:sz w:val="21"/>
            <w:szCs w:val="21"/>
          </w:rPr>
          <w:fldChar w:fldCharType="end"/>
        </w:r>
      </w:del>
    </w:p>
    <w:p w14:paraId="1412E2A2" w14:textId="502B82D6" w:rsidR="00757343" w:rsidRPr="00454408" w:rsidDel="00C21293" w:rsidRDefault="00EF3DCF" w:rsidP="005B0853">
      <w:pPr>
        <w:pStyle w:val="ListParagraph"/>
        <w:spacing w:line="240" w:lineRule="auto"/>
        <w:ind w:left="360"/>
        <w:rPr>
          <w:del w:id="94" w:author="Trojan, Mike" w:date="2018-02-28T16:24:00Z"/>
          <w:rFonts w:cs="Arial"/>
          <w:color w:val="0000FF"/>
          <w:sz w:val="21"/>
          <w:szCs w:val="21"/>
        </w:rPr>
      </w:pPr>
      <w:del w:id="95" w:author="Trojan, Mike" w:date="2018-02-28T16:24:00Z">
        <w:r w:rsidDel="00C21293">
          <w:fldChar w:fldCharType="begin"/>
        </w:r>
        <w:r w:rsidDel="00C21293">
          <w:delInstrText xml:space="preserve"> HYPERLINK "https://stormwater.pca.state.mn.us/index.php?title=Stormwater_and_wellhead_protection" \o "Stormwater and wellhead protection" </w:delInstrText>
        </w:r>
        <w:r w:rsidDel="00C21293">
          <w:fldChar w:fldCharType="separate"/>
        </w:r>
        <w:r w:rsidR="00757343" w:rsidRPr="00454408" w:rsidDel="00C21293">
          <w:rPr>
            <w:rFonts w:cs="Arial"/>
            <w:color w:val="0000FF"/>
            <w:sz w:val="21"/>
            <w:szCs w:val="21"/>
          </w:rPr>
          <w:delText>Wellhead protection</w:delText>
        </w:r>
        <w:r w:rsidDel="00C21293">
          <w:rPr>
            <w:rFonts w:cs="Arial"/>
            <w:color w:val="0000FF"/>
            <w:sz w:val="21"/>
            <w:szCs w:val="21"/>
          </w:rPr>
          <w:fldChar w:fldCharType="end"/>
        </w:r>
      </w:del>
    </w:p>
    <w:p w14:paraId="338D2E07" w14:textId="5C32ACCD" w:rsidR="00757343" w:rsidRPr="00454408" w:rsidDel="00C21293" w:rsidRDefault="00EF3DCF" w:rsidP="005B0853">
      <w:pPr>
        <w:pStyle w:val="ListParagraph"/>
        <w:spacing w:line="240" w:lineRule="auto"/>
        <w:ind w:left="360"/>
        <w:rPr>
          <w:del w:id="96" w:author="Trojan, Mike" w:date="2018-02-28T16:24:00Z"/>
          <w:rFonts w:cs="Arial"/>
          <w:color w:val="0000FF"/>
          <w:sz w:val="21"/>
          <w:szCs w:val="21"/>
        </w:rPr>
      </w:pPr>
      <w:del w:id="97" w:author="Trojan, Mike" w:date="2018-02-28T16:24:00Z">
        <w:r w:rsidDel="00C21293">
          <w:fldChar w:fldCharType="begin"/>
        </w:r>
        <w:r w:rsidDel="00C21293">
          <w:delInstrText xml:space="preserve"> HYPERLINK "https://stormwater.pca.state.mn.us/index.php?title=Stormwater_infiltration_and_contaminated_soils_and_groundwater" \o "Stormwater infiltration and contaminated soils and groundwater" </w:delInstrText>
        </w:r>
        <w:r w:rsidDel="00C21293">
          <w:fldChar w:fldCharType="separate"/>
        </w:r>
        <w:r w:rsidR="00757343" w:rsidRPr="00454408" w:rsidDel="00C21293">
          <w:rPr>
            <w:rFonts w:cs="Arial"/>
            <w:color w:val="0000FF"/>
            <w:sz w:val="21"/>
            <w:szCs w:val="21"/>
          </w:rPr>
          <w:delText>Contaminated soils and groundwater</w:delText>
        </w:r>
        <w:r w:rsidDel="00C21293">
          <w:rPr>
            <w:rFonts w:cs="Arial"/>
            <w:color w:val="0000FF"/>
            <w:sz w:val="21"/>
            <w:szCs w:val="21"/>
          </w:rPr>
          <w:fldChar w:fldCharType="end"/>
        </w:r>
      </w:del>
    </w:p>
    <w:p w14:paraId="4A2B9FD4" w14:textId="7B811A53" w:rsidR="00757343" w:rsidRPr="00454408" w:rsidDel="00C21293" w:rsidRDefault="00EF3DCF" w:rsidP="005B0853">
      <w:pPr>
        <w:pStyle w:val="ListParagraph"/>
        <w:spacing w:line="240" w:lineRule="auto"/>
        <w:ind w:left="360"/>
        <w:rPr>
          <w:del w:id="98" w:author="Trojan, Mike" w:date="2018-02-28T16:24:00Z"/>
          <w:color w:val="0000FF"/>
        </w:rPr>
      </w:pPr>
      <w:del w:id="99" w:author="Trojan, Mike" w:date="2018-02-28T16:24:00Z">
        <w:r w:rsidDel="00C21293">
          <w:fldChar w:fldCharType="begin"/>
        </w:r>
        <w:r w:rsidDel="00C21293">
          <w:delInstrText xml:space="preserve"> HYPERLINK "http://stormwater.pca.state.mn.us/index.php/Procedures_for_investigating_sites_with_potential_constraints_on_stormwater_infiltration" </w:delInstrText>
        </w:r>
        <w:r w:rsidDel="00C21293">
          <w:fldChar w:fldCharType="separate"/>
        </w:r>
        <w:r w:rsidR="00757343" w:rsidRPr="00454408" w:rsidDel="00C21293">
          <w:rPr>
            <w:rFonts w:cs="Arial"/>
            <w:color w:val="0000FF"/>
            <w:sz w:val="21"/>
            <w:szCs w:val="21"/>
          </w:rPr>
          <w:delText>Procedures for investigating sites with potential constraints</w:delText>
        </w:r>
        <w:r w:rsidDel="00C21293">
          <w:rPr>
            <w:rFonts w:cs="Arial"/>
            <w:color w:val="0000FF"/>
            <w:sz w:val="21"/>
            <w:szCs w:val="21"/>
          </w:rPr>
          <w:fldChar w:fldCharType="end"/>
        </w:r>
      </w:del>
    </w:p>
    <w:p w14:paraId="32DDBBCD"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Contributing drainage area</w:t>
      </w:r>
    </w:p>
    <w:p w14:paraId="7F7A68F5" w14:textId="77777777" w:rsidR="00757343" w:rsidRPr="00603104" w:rsidRDefault="00757343" w:rsidP="002815F9">
      <w:pPr>
        <w:ind w:left="720"/>
        <w:rPr>
          <w:rFonts w:asciiTheme="minorHAnsi" w:hAnsiTheme="minorHAnsi"/>
          <w:sz w:val="20"/>
        </w:rPr>
      </w:pPr>
      <w:r w:rsidRPr="00603104">
        <w:rPr>
          <w:rFonts w:asciiTheme="minorHAnsi" w:hAnsiTheme="minorHAnsi"/>
          <w:sz w:val="20"/>
        </w:rPr>
        <w:t xml:space="preserve">The </w:t>
      </w:r>
      <w:r w:rsidRPr="0036185D">
        <w:rPr>
          <w:rFonts w:asciiTheme="minorHAnsi" w:hAnsiTheme="minorHAnsi"/>
          <w:i/>
          <w:sz w:val="20"/>
        </w:rPr>
        <w:t>RECOMMENDED</w:t>
      </w:r>
      <w:r w:rsidRPr="00603104">
        <w:rPr>
          <w:rFonts w:asciiTheme="minorHAnsi" w:hAnsiTheme="minorHAnsi"/>
          <w:sz w:val="20"/>
        </w:rPr>
        <w:t xml:space="preserve"> maximum drainage area is typically 5 acres.  </w:t>
      </w:r>
    </w:p>
    <w:p w14:paraId="161975C5"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Site topography</w:t>
      </w:r>
    </w:p>
    <w:p w14:paraId="69C7B64B" w14:textId="77777777" w:rsidR="00757343" w:rsidRPr="0064635D" w:rsidRDefault="00757343" w:rsidP="002815F9">
      <w:pPr>
        <w:ind w:left="720"/>
        <w:rPr>
          <w:rFonts w:asciiTheme="minorHAnsi" w:hAnsiTheme="minorHAnsi"/>
        </w:rPr>
      </w:pPr>
      <w:r w:rsidRPr="0064635D">
        <w:rPr>
          <w:rFonts w:asciiTheme="minorHAnsi" w:hAnsiTheme="minorHAnsi" w:cs="Arial"/>
          <w:sz w:val="20"/>
          <w:lang w:val="en"/>
        </w:rPr>
        <w:t xml:space="preserve">Unless slope stability calculations demonstrate otherwise, it is </w:t>
      </w:r>
      <w:r w:rsidRPr="0064635D">
        <w:rPr>
          <w:rFonts w:asciiTheme="minorHAnsi" w:hAnsiTheme="minorHAnsi" w:cs="Arial"/>
          <w:i/>
          <w:iCs/>
          <w:sz w:val="20"/>
          <w:lang w:val="en"/>
        </w:rPr>
        <w:t>HIGHLY RECOMMENDED</w:t>
      </w:r>
      <w:r w:rsidRPr="0064635D">
        <w:rPr>
          <w:rFonts w:asciiTheme="minorHAnsi" w:hAnsiTheme="minorHAnsi" w:cs="Arial"/>
          <w:sz w:val="20"/>
          <w:lang w:val="en"/>
        </w:rPr>
        <w:t xml:space="preserve"> that swales</w:t>
      </w:r>
      <w:r w:rsidRPr="0064635D">
        <w:rPr>
          <w:rFonts w:asciiTheme="minorHAnsi" w:hAnsiTheme="minorHAnsi" w:cs="Arial"/>
          <w:color w:val="FF0000"/>
          <w:sz w:val="20"/>
          <w:lang w:val="en"/>
        </w:rPr>
        <w:t xml:space="preserve"> </w:t>
      </w:r>
      <w:r w:rsidRPr="0064635D">
        <w:rPr>
          <w:rFonts w:asciiTheme="minorHAnsi" w:hAnsiTheme="minorHAnsi" w:cs="Arial"/>
          <w:sz w:val="20"/>
          <w:lang w:val="en"/>
        </w:rPr>
        <w:t>be located a minimum horizontal distance of 200 feet from down-gradient slopes greater than 20 percent, and that slopes in contributing drainage areas be limited to 15 percent</w:t>
      </w:r>
    </w:p>
    <w:p w14:paraId="2DA95023" w14:textId="425B5C14" w:rsidR="00757343" w:rsidRPr="00FA73BF" w:rsidDel="00C21293" w:rsidRDefault="00757343" w:rsidP="00C86B4D">
      <w:pPr>
        <w:pStyle w:val="BodyText"/>
        <w:numPr>
          <w:ilvl w:val="3"/>
          <w:numId w:val="1"/>
        </w:numPr>
        <w:ind w:hanging="720"/>
        <w:rPr>
          <w:del w:id="100" w:author="Trojan, Mike" w:date="2018-02-28T16:24:00Z"/>
          <w:rFonts w:asciiTheme="minorHAnsi" w:hAnsiTheme="minorHAnsi"/>
          <w:b/>
          <w:i/>
          <w:color w:val="1F497D" w:themeColor="text2"/>
          <w:sz w:val="24"/>
        </w:rPr>
      </w:pPr>
      <w:del w:id="101" w:author="Trojan, Mike" w:date="2018-02-28T16:24:00Z">
        <w:r w:rsidRPr="00FA73BF" w:rsidDel="00C21293">
          <w:rPr>
            <w:rFonts w:asciiTheme="minorHAnsi" w:hAnsiTheme="minorHAnsi"/>
            <w:b/>
            <w:i/>
            <w:color w:val="1F497D" w:themeColor="text2"/>
            <w:sz w:val="24"/>
          </w:rPr>
          <w:delText>Site location/minimum setback</w:delText>
        </w:r>
      </w:del>
    </w:p>
    <w:p w14:paraId="53740FFA" w14:textId="3E952948" w:rsidR="00757343" w:rsidRPr="00FC36AA" w:rsidDel="00C21293" w:rsidRDefault="00757343" w:rsidP="002815F9">
      <w:pPr>
        <w:ind w:left="720"/>
        <w:rPr>
          <w:del w:id="102" w:author="Trojan, Mike" w:date="2018-02-28T16:24:00Z"/>
          <w:rFonts w:asciiTheme="minorHAnsi" w:hAnsiTheme="minorHAnsi"/>
          <w:sz w:val="20"/>
        </w:rPr>
      </w:pPr>
      <w:del w:id="103" w:author="Trojan, Mike" w:date="2018-02-28T16:24:00Z">
        <w:r w:rsidRPr="00FC36AA" w:rsidDel="00C21293">
          <w:rPr>
            <w:rFonts w:asciiTheme="minorHAnsi" w:hAnsiTheme="minorHAnsi" w:cs="Arial"/>
            <w:b/>
            <w:bCs/>
            <w:color w:val="B94A48"/>
            <w:sz w:val="20"/>
          </w:rPr>
          <w:delText>Warning:</w:delText>
        </w:r>
        <w:r w:rsidRPr="00FC36AA" w:rsidDel="00C21293">
          <w:rPr>
            <w:rFonts w:asciiTheme="minorHAnsi" w:hAnsiTheme="minorHAnsi" w:cs="Arial"/>
            <w:color w:val="B94A48"/>
            <w:sz w:val="20"/>
          </w:rPr>
          <w:delText> A minimum setback of 50 feet between a swale and a water supply well is </w:delText>
        </w:r>
        <w:r w:rsidRPr="00FC36AA" w:rsidDel="00C21293">
          <w:rPr>
            <w:rFonts w:asciiTheme="minorHAnsi" w:hAnsiTheme="minorHAnsi" w:cs="Arial"/>
            <w:i/>
            <w:iCs/>
            <w:color w:val="B94A48"/>
            <w:sz w:val="20"/>
          </w:rPr>
          <w:delText>REQUIRED</w:delText>
        </w:r>
        <w:r w:rsidRPr="00FC36AA" w:rsidDel="00C21293">
          <w:rPr>
            <w:rFonts w:asciiTheme="minorHAnsi" w:hAnsiTheme="minorHAnsi" w:cs="Arial"/>
            <w:color w:val="B94A48"/>
            <w:sz w:val="20"/>
          </w:rPr>
          <w:delText> by the Minnesota Department of Health Rule 4725.4350.</w:delText>
        </w:r>
      </w:del>
    </w:p>
    <w:p w14:paraId="2695CBAE"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Depth to groundwater and bedrock</w:t>
      </w:r>
    </w:p>
    <w:p w14:paraId="1E4A01B7" w14:textId="12DC2FEC" w:rsidR="00DA2A02" w:rsidRPr="00DA2A02" w:rsidDel="00C21293" w:rsidRDefault="00C21293" w:rsidP="00DA2A02">
      <w:pPr>
        <w:pStyle w:val="ListParagraph"/>
        <w:spacing w:after="120"/>
        <w:rPr>
          <w:del w:id="104" w:author="Trojan, Mike" w:date="2018-02-28T16:26:00Z"/>
          <w:rFonts w:cs="Arial"/>
          <w:sz w:val="20"/>
        </w:rPr>
      </w:pPr>
      <w:ins w:id="105" w:author="Trojan, Mike" w:date="2018-02-28T16:26:00Z">
        <w:r w:rsidRPr="00C21293">
          <w:rPr>
            <w:rFonts w:ascii="Times New Roman" w:eastAsia="Times New Roman" w:hAnsi="Times New Roman" w:cs="Times New Roman"/>
            <w:szCs w:val="20"/>
          </w:rPr>
          <w:t xml:space="preserve">In general, there is no minimum separation distance required with stormwater wetlands. However, some source water protection requirements may dictate a separation distance if there is </w:t>
        </w:r>
        <w:r w:rsidRPr="00C21293">
          <w:rPr>
            <w:rFonts w:ascii="Times New Roman" w:eastAsia="Times New Roman" w:hAnsi="Times New Roman" w:cs="Times New Roman"/>
            <w:szCs w:val="20"/>
          </w:rPr>
          <w:lastRenderedPageBreak/>
          <w:t xml:space="preserve">a sensitive underlying aquifer, which means that a </w:t>
        </w:r>
        <w:r w:rsidRPr="00C21293">
          <w:fldChar w:fldCharType="begin"/>
        </w:r>
        <w:r w:rsidRPr="00C21293">
          <w:rPr>
            <w:rFonts w:ascii="Times New Roman" w:eastAsia="Times New Roman" w:hAnsi="Times New Roman" w:cs="Times New Roman"/>
            <w:szCs w:val="20"/>
          </w:rPr>
          <w:instrText xml:space="preserve"> HYPERLINK "http://stormwater.pca.state.mn.us/index.php/Liners_for_stormwater_management" </w:instrText>
        </w:r>
        <w:r w:rsidRPr="00C21293">
          <w:fldChar w:fldCharType="separate"/>
        </w:r>
        <w:r w:rsidRPr="00C21293">
          <w:rPr>
            <w:rFonts w:ascii="Times New Roman" w:eastAsia="Times New Roman" w:hAnsi="Times New Roman" w:cs="Times New Roman"/>
            <w:color w:val="0000FF"/>
            <w:szCs w:val="20"/>
            <w:u w:val="single"/>
          </w:rPr>
          <w:t>liner</w:t>
        </w:r>
        <w:r w:rsidRPr="00C21293">
          <w:fldChar w:fldCharType="end"/>
        </w:r>
        <w:r w:rsidRPr="00C21293">
          <w:rPr>
            <w:rFonts w:ascii="Times New Roman" w:eastAsia="Times New Roman" w:hAnsi="Times New Roman" w:cs="Times New Roman"/>
            <w:szCs w:val="20"/>
          </w:rPr>
          <w:t xml:space="preserve"> might be required for portions of the wetland with standing water. A </w:t>
        </w:r>
        <w:r w:rsidRPr="00C21293">
          <w:fldChar w:fldCharType="begin"/>
        </w:r>
        <w:r w:rsidRPr="00C21293">
          <w:rPr>
            <w:rFonts w:ascii="Times New Roman" w:eastAsia="Times New Roman" w:hAnsi="Times New Roman" w:cs="Times New Roman"/>
            <w:szCs w:val="20"/>
          </w:rPr>
          <w:instrText xml:space="preserve"> HYPERLINK "http://stormwater.pca.state.mn.us/index.php/Liners_for_stormwater_management" \l "Liner_specifications" </w:instrText>
        </w:r>
        <w:r w:rsidRPr="00C21293">
          <w:fldChar w:fldCharType="separate"/>
        </w:r>
        <w:r w:rsidRPr="00C21293">
          <w:rPr>
            <w:rFonts w:ascii="Times New Roman" w:eastAsia="Times New Roman" w:hAnsi="Times New Roman" w:cs="Times New Roman"/>
            <w:color w:val="0000FF"/>
            <w:szCs w:val="20"/>
            <w:u w:val="single"/>
          </w:rPr>
          <w:t>Level 2</w:t>
        </w:r>
        <w:r w:rsidRPr="00C21293">
          <w:fldChar w:fldCharType="end"/>
        </w:r>
        <w:r w:rsidRPr="00C21293">
          <w:rPr>
            <w:rFonts w:ascii="Times New Roman" w:eastAsia="Times New Roman" w:hAnsi="Times New Roman" w:cs="Times New Roman"/>
            <w:szCs w:val="20"/>
          </w:rPr>
          <w:t xml:space="preserve"> liner is recommended.</w:t>
        </w:r>
      </w:ins>
      <w:del w:id="106" w:author="Trojan, Mike" w:date="2018-02-28T16:26:00Z">
        <w:r w:rsidR="00DA2A02" w:rsidRPr="00DA2A02" w:rsidDel="00C21293">
          <w:rPr>
            <w:rFonts w:cs="Arial"/>
            <w:sz w:val="20"/>
          </w:rPr>
          <w:delText>Though Wet Swales are typically selected to convey and filter runoff at the surface, the potential for infiltration should be screened to protect ground water as well as for presence of karst geology. A separation distance of at least 3 feet is REQUIRED under the </w:delText>
        </w:r>
        <w:r w:rsidR="00EF3DCF" w:rsidDel="00C21293">
          <w:fldChar w:fldCharType="begin"/>
        </w:r>
        <w:r w:rsidR="00EF3DCF" w:rsidDel="00C21293">
          <w:delInstrText xml:space="preserve"> HYPERLINK "http://stormwater.pca.state.mn.us/index.php/Construction_stormwater_permit" </w:delInstrText>
        </w:r>
        <w:r w:rsidR="00EF3DCF" w:rsidDel="00C21293">
          <w:fldChar w:fldCharType="separate"/>
        </w:r>
        <w:r w:rsidR="00DA2A02" w:rsidRPr="00DA2A02" w:rsidDel="00C21293">
          <w:rPr>
            <w:rStyle w:val="Hyperlink"/>
            <w:rFonts w:cs="Arial"/>
            <w:color w:val="0000FF"/>
            <w:sz w:val="20"/>
            <w:shd w:val="clear" w:color="auto" w:fill="FFFFFF"/>
          </w:rPr>
          <w:delText>MPCA CGP</w:delText>
        </w:r>
        <w:r w:rsidR="00EF3DCF" w:rsidDel="00C21293">
          <w:rPr>
            <w:rStyle w:val="Hyperlink"/>
            <w:rFonts w:cs="Arial"/>
            <w:color w:val="0000FF"/>
            <w:sz w:val="20"/>
            <w:shd w:val="clear" w:color="auto" w:fill="FFFFFF"/>
          </w:rPr>
          <w:fldChar w:fldCharType="end"/>
        </w:r>
        <w:r w:rsidR="00DA2A02" w:rsidRPr="00DA2A02" w:rsidDel="00C21293">
          <w:rPr>
            <w:rStyle w:val="Hyperlink"/>
            <w:rFonts w:eastAsiaTheme="majorEastAsia" w:cs="Arial"/>
            <w:color w:val="auto"/>
            <w:sz w:val="20"/>
          </w:rPr>
          <w:delText xml:space="preserve"> </w:delText>
        </w:r>
        <w:r w:rsidR="00DA2A02" w:rsidRPr="00DA2A02" w:rsidDel="00C21293">
          <w:rPr>
            <w:rFonts w:cs="Arial"/>
            <w:sz w:val="20"/>
          </w:rPr>
          <w:delText>between the bottom elevation of potentially infiltrating swales and the elevation of the seasonally high water table.</w:delText>
        </w:r>
      </w:del>
    </w:p>
    <w:p w14:paraId="126433DF" w14:textId="229E7183" w:rsidR="00757343" w:rsidRPr="0036185D" w:rsidDel="00C21293" w:rsidRDefault="00757343" w:rsidP="002815F9">
      <w:pPr>
        <w:spacing w:after="120"/>
        <w:ind w:left="720"/>
        <w:rPr>
          <w:del w:id="107" w:author="Trojan, Mike" w:date="2018-02-28T16:26:00Z"/>
          <w:rFonts w:asciiTheme="minorHAnsi" w:hAnsiTheme="minorHAnsi" w:cs="Arial"/>
          <w:sz w:val="20"/>
        </w:rPr>
      </w:pPr>
      <w:del w:id="108" w:author="Trojan, Mike" w:date="2018-02-28T16:26:00Z">
        <w:r w:rsidRPr="0036185D" w:rsidDel="00C21293">
          <w:rPr>
            <w:rFonts w:asciiTheme="minorHAnsi" w:hAnsiTheme="minorHAnsi" w:cs="Arial"/>
            <w:sz w:val="20"/>
          </w:rPr>
          <w:delText>Shallow bedrock areas should be avoided for infiltration swales with a minimum separation distance of 3 feet.</w:delText>
        </w:r>
      </w:del>
    </w:p>
    <w:p w14:paraId="29269B99" w14:textId="5A3FA9E1" w:rsidR="00757343" w:rsidRPr="0036185D" w:rsidRDefault="00757343" w:rsidP="002815F9">
      <w:pPr>
        <w:pStyle w:val="BodyText"/>
        <w:spacing w:line="240" w:lineRule="auto"/>
        <w:ind w:left="720"/>
        <w:rPr>
          <w:rFonts w:asciiTheme="minorHAnsi" w:hAnsiTheme="minorHAnsi"/>
        </w:rPr>
      </w:pPr>
      <w:r w:rsidRPr="0036185D">
        <w:rPr>
          <w:rFonts w:asciiTheme="minorHAnsi" w:hAnsiTheme="minorHAnsi"/>
        </w:rPr>
        <w:t>A fie</w:t>
      </w:r>
      <w:r w:rsidR="00DA2A02">
        <w:rPr>
          <w:rFonts w:asciiTheme="minorHAnsi" w:hAnsiTheme="minorHAnsi"/>
        </w:rPr>
        <w:t>l</w:t>
      </w:r>
      <w:r w:rsidRPr="0036185D">
        <w:rPr>
          <w:rFonts w:asciiTheme="minorHAnsi" w:hAnsiTheme="minorHAnsi"/>
        </w:rPr>
        <w:t xml:space="preserve">d soil properties investigation is </w:t>
      </w:r>
      <w:r w:rsidRPr="0036185D">
        <w:rPr>
          <w:rFonts w:asciiTheme="minorHAnsi" w:hAnsiTheme="minorHAnsi"/>
          <w:i/>
        </w:rPr>
        <w:t>HIGHLY RECOMMENDED</w:t>
      </w:r>
      <w:r w:rsidRPr="0036185D">
        <w:rPr>
          <w:rFonts w:asciiTheme="minorHAnsi" w:hAnsiTheme="minorHAnsi"/>
        </w:rPr>
        <w:t>.</w:t>
      </w:r>
    </w:p>
    <w:p w14:paraId="492C0F27"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Karst topography</w:t>
      </w:r>
    </w:p>
    <w:p w14:paraId="3A4E2B74" w14:textId="0BD4FC52" w:rsidR="00757343" w:rsidRPr="0036185D" w:rsidRDefault="003A76DD" w:rsidP="002815F9">
      <w:pPr>
        <w:ind w:left="720"/>
        <w:rPr>
          <w:rFonts w:asciiTheme="minorHAnsi" w:hAnsiTheme="minorHAnsi" w:cs="Arial"/>
          <w:sz w:val="20"/>
        </w:rPr>
      </w:pPr>
      <w:r>
        <w:rPr>
          <w:rFonts w:asciiTheme="minorHAnsi" w:hAnsiTheme="minorHAnsi" w:cs="Arial"/>
          <w:sz w:val="20"/>
        </w:rPr>
        <w:t>If wet swales are used in karst areas,</w:t>
      </w:r>
      <w:r w:rsidRPr="003A76DD">
        <w:rPr>
          <w:rFonts w:asciiTheme="minorHAnsi" w:hAnsiTheme="minorHAnsi" w:cs="Arial"/>
          <w:sz w:val="20"/>
        </w:rPr>
        <w:t xml:space="preserve"> </w:t>
      </w:r>
      <w:r>
        <w:rPr>
          <w:rFonts w:asciiTheme="minorHAnsi" w:hAnsiTheme="minorHAnsi" w:cs="Arial"/>
          <w:sz w:val="20"/>
        </w:rPr>
        <w:t xml:space="preserve">it is RECOMMENDED that maximum pool depths be 3 to 5 feet. Impermeable liners maybe needed. </w:t>
      </w:r>
      <w:r w:rsidRPr="003A76DD">
        <w:rPr>
          <w:rFonts w:asciiTheme="minorHAnsi" w:hAnsiTheme="minorHAnsi" w:cs="Arial"/>
          <w:sz w:val="20"/>
        </w:rPr>
        <w:t>Geotechnical investigations are necessary in karst areas</w:t>
      </w:r>
      <w:r w:rsidR="00A8449A">
        <w:rPr>
          <w:rFonts w:asciiTheme="minorHAnsi" w:hAnsiTheme="minorHAnsi" w:cs="Arial"/>
          <w:sz w:val="20"/>
        </w:rPr>
        <w:t>.</w:t>
      </w:r>
    </w:p>
    <w:p w14:paraId="63E5C446" w14:textId="53D9711F" w:rsidR="00757343" w:rsidRPr="00FA73BF" w:rsidDel="00C21293" w:rsidRDefault="00757343" w:rsidP="00C86B4D">
      <w:pPr>
        <w:pStyle w:val="BodyText"/>
        <w:numPr>
          <w:ilvl w:val="3"/>
          <w:numId w:val="1"/>
        </w:numPr>
        <w:ind w:hanging="720"/>
        <w:rPr>
          <w:del w:id="109" w:author="Trojan, Mike" w:date="2018-02-28T16:28:00Z"/>
          <w:rFonts w:asciiTheme="minorHAnsi" w:hAnsiTheme="minorHAnsi"/>
          <w:b/>
          <w:i/>
          <w:color w:val="1F497D" w:themeColor="text2"/>
          <w:sz w:val="24"/>
        </w:rPr>
      </w:pPr>
      <w:del w:id="110" w:author="Trojan, Mike" w:date="2018-02-28T16:28:00Z">
        <w:r w:rsidRPr="00FA73BF" w:rsidDel="00C21293">
          <w:rPr>
            <w:rFonts w:asciiTheme="minorHAnsi" w:hAnsiTheme="minorHAnsi"/>
            <w:b/>
            <w:i/>
            <w:color w:val="1F497D" w:themeColor="text2"/>
            <w:sz w:val="24"/>
          </w:rPr>
          <w:delText>Wellhead protection areas</w:delText>
        </w:r>
      </w:del>
    </w:p>
    <w:p w14:paraId="00A7A80C" w14:textId="5D8F6952" w:rsidR="00757343" w:rsidRPr="0036185D" w:rsidDel="00C21293" w:rsidRDefault="00757343" w:rsidP="002815F9">
      <w:pPr>
        <w:ind w:left="720"/>
        <w:rPr>
          <w:del w:id="111" w:author="Trojan, Mike" w:date="2018-02-28T16:28:00Z"/>
          <w:rFonts w:asciiTheme="minorHAnsi" w:hAnsiTheme="minorHAnsi" w:cs="Arial"/>
          <w:sz w:val="20"/>
          <w:lang w:val="en"/>
        </w:rPr>
      </w:pPr>
      <w:del w:id="112" w:author="Trojan, Mike" w:date="2018-02-28T16:28:00Z">
        <w:r w:rsidRPr="0036185D" w:rsidDel="00C21293">
          <w:rPr>
            <w:rFonts w:asciiTheme="minorHAnsi" w:hAnsiTheme="minorHAnsi" w:cs="Arial"/>
            <w:sz w:val="20"/>
          </w:rPr>
          <w:delText>See stormwater and wellhead protection for guidance and recommendations for determining the appropriateness of infiltrating stormwater in a</w:delText>
        </w:r>
        <w:r w:rsidRPr="0036185D" w:rsidDel="00C21293">
          <w:rPr>
            <w:rFonts w:asciiTheme="minorHAnsi" w:hAnsiTheme="minorHAnsi" w:cs="Arial"/>
            <w:sz w:val="20"/>
            <w:lang w:val="en"/>
          </w:rPr>
          <w:delText xml:space="preserve"> </w:delText>
        </w:r>
        <w:r w:rsidR="00EF3DCF" w:rsidDel="00C21293">
          <w:fldChar w:fldCharType="begin"/>
        </w:r>
        <w:r w:rsidR="00EF3DCF" w:rsidDel="00C21293">
          <w:delInstrText xml:space="preserve"> HYPERLINK "http://stormwater.pca.state.mn.us/index.php/Stormwater_and_wellhead_protection" </w:delInstrText>
        </w:r>
        <w:r w:rsidR="00EF3DCF" w:rsidDel="00C21293">
          <w:fldChar w:fldCharType="separate"/>
        </w:r>
        <w:r w:rsidRPr="0036185D" w:rsidDel="00C21293">
          <w:rPr>
            <w:rStyle w:val="Hyperlink"/>
            <w:rFonts w:asciiTheme="minorHAnsi" w:hAnsiTheme="minorHAnsi" w:cs="Arial"/>
            <w:color w:val="0000FF"/>
            <w:sz w:val="20"/>
            <w:shd w:val="clear" w:color="auto" w:fill="FFFFFF"/>
          </w:rPr>
          <w:delText>Drinking Water Supply Management Area</w:delText>
        </w:r>
        <w:r w:rsidR="00EF3DCF" w:rsidDel="00C21293">
          <w:rPr>
            <w:rStyle w:val="Hyperlink"/>
            <w:rFonts w:asciiTheme="minorHAnsi" w:hAnsiTheme="minorHAnsi" w:cs="Arial"/>
            <w:color w:val="0000FF"/>
            <w:sz w:val="20"/>
            <w:shd w:val="clear" w:color="auto" w:fill="FFFFFF"/>
          </w:rPr>
          <w:fldChar w:fldCharType="end"/>
        </w:r>
        <w:r w:rsidRPr="0036185D" w:rsidDel="00C21293">
          <w:rPr>
            <w:rFonts w:asciiTheme="minorHAnsi" w:hAnsiTheme="minorHAnsi" w:cs="Arial"/>
            <w:sz w:val="20"/>
            <w:lang w:val="en"/>
          </w:rPr>
          <w:delText xml:space="preserve"> (</w:delText>
        </w:r>
        <w:r w:rsidRPr="0036185D" w:rsidDel="00C21293">
          <w:rPr>
            <w:rFonts w:asciiTheme="minorHAnsi" w:hAnsiTheme="minorHAnsi" w:cs="Arial"/>
            <w:sz w:val="20"/>
          </w:rPr>
          <w:delText>DWSMA). For more information on source water protection see</w:delText>
        </w:r>
        <w:r w:rsidRPr="0036185D" w:rsidDel="00C21293">
          <w:rPr>
            <w:rFonts w:asciiTheme="minorHAnsi" w:hAnsiTheme="minorHAnsi" w:cs="Arial"/>
            <w:sz w:val="20"/>
            <w:lang w:val="en"/>
          </w:rPr>
          <w:delText xml:space="preserve"> </w:delText>
        </w:r>
        <w:r w:rsidR="00EF3DCF" w:rsidDel="00C21293">
          <w:fldChar w:fldCharType="begin"/>
        </w:r>
        <w:r w:rsidR="00EF3DCF" w:rsidDel="00C21293">
          <w:delInstrText xml:space="preserve"> HYPERLINK "http://www.health.state.mn.us/divs/eh/water/swp/" </w:delInstrText>
        </w:r>
        <w:r w:rsidR="00EF3DCF" w:rsidDel="00C21293">
          <w:fldChar w:fldCharType="separate"/>
        </w:r>
        <w:r w:rsidRPr="0036185D" w:rsidDel="00C21293">
          <w:rPr>
            <w:rStyle w:val="Hyperlink"/>
            <w:rFonts w:asciiTheme="minorHAnsi" w:hAnsiTheme="minorHAnsi" w:cs="Arial"/>
            <w:color w:val="0000FF"/>
            <w:sz w:val="20"/>
            <w:shd w:val="clear" w:color="auto" w:fill="FFFFFF"/>
          </w:rPr>
          <w:delText>Minnesota Department of Health</w:delText>
        </w:r>
        <w:r w:rsidR="00EF3DCF" w:rsidDel="00C21293">
          <w:rPr>
            <w:rStyle w:val="Hyperlink"/>
            <w:rFonts w:asciiTheme="minorHAnsi" w:hAnsiTheme="minorHAnsi" w:cs="Arial"/>
            <w:color w:val="0000FF"/>
            <w:sz w:val="20"/>
            <w:shd w:val="clear" w:color="auto" w:fill="FFFFFF"/>
          </w:rPr>
          <w:fldChar w:fldCharType="end"/>
        </w:r>
        <w:r w:rsidRPr="0036185D" w:rsidDel="00C21293">
          <w:rPr>
            <w:rFonts w:asciiTheme="minorHAnsi" w:hAnsiTheme="minorHAnsi" w:cs="Arial"/>
            <w:sz w:val="20"/>
            <w:lang w:val="en"/>
          </w:rPr>
          <w:delText>.</w:delText>
        </w:r>
      </w:del>
    </w:p>
    <w:p w14:paraId="3AE67614"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 xml:space="preserve">Soils hydrologic soil group mapping (link to “Design infiltration rates, in inches per hour, for A, B, C, and D soil groups” </w:t>
      </w:r>
      <w:hyperlink r:id="rId22" w:history="1">
        <w:r w:rsidRPr="002815F9">
          <w:rPr>
            <w:rFonts w:asciiTheme="minorHAnsi" w:hAnsiTheme="minorHAnsi"/>
            <w:b/>
            <w:i/>
            <w:color w:val="0000FF"/>
            <w:sz w:val="24"/>
            <w:u w:val="single"/>
          </w:rPr>
          <w:t>Table</w:t>
        </w:r>
      </w:hyperlink>
      <w:r w:rsidRPr="00FA73BF">
        <w:rPr>
          <w:rFonts w:asciiTheme="minorHAnsi" w:hAnsiTheme="minorHAnsi"/>
          <w:b/>
          <w:i/>
          <w:color w:val="1F497D" w:themeColor="text2"/>
          <w:sz w:val="24"/>
        </w:rPr>
        <w:t>)</w:t>
      </w:r>
    </w:p>
    <w:p w14:paraId="364CAD11" w14:textId="083FC8AD" w:rsidR="00757343" w:rsidRPr="0004515B" w:rsidRDefault="00DA2A02" w:rsidP="002815F9">
      <w:pPr>
        <w:spacing w:after="120"/>
        <w:ind w:left="720"/>
        <w:rPr>
          <w:rFonts w:asciiTheme="minorHAnsi" w:hAnsiTheme="minorHAnsi" w:cs="Arial"/>
          <w:sz w:val="20"/>
        </w:rPr>
      </w:pPr>
      <w:r w:rsidRPr="0004515B">
        <w:rPr>
          <w:rFonts w:asciiTheme="minorHAnsi" w:hAnsiTheme="minorHAnsi" w:cs="Arial"/>
          <w:sz w:val="20"/>
        </w:rPr>
        <w:t>See</w:t>
      </w:r>
      <w:r w:rsidRPr="0004515B">
        <w:rPr>
          <w:rFonts w:asciiTheme="minorHAnsi" w:hAnsiTheme="minorHAnsi"/>
          <w:sz w:val="20"/>
        </w:rPr>
        <w:t xml:space="preserve"> </w:t>
      </w:r>
      <w:hyperlink r:id="rId23" w:history="1">
        <w:r w:rsidRPr="0004515B">
          <w:rPr>
            <w:rStyle w:val="Hyperlink"/>
            <w:rFonts w:asciiTheme="minorHAnsi" w:hAnsiTheme="minorHAnsi" w:cs="Arial"/>
            <w:color w:val="0000FF"/>
            <w:sz w:val="20"/>
            <w:shd w:val="clear" w:color="auto" w:fill="FFFFFF"/>
          </w:rPr>
          <w:t>NRCS Web Soil Survey</w:t>
        </w:r>
      </w:hyperlink>
      <w:r w:rsidRPr="0004515B">
        <w:rPr>
          <w:rFonts w:asciiTheme="minorHAnsi" w:hAnsiTheme="minorHAnsi"/>
          <w:sz w:val="20"/>
        </w:rPr>
        <w:t xml:space="preserve"> </w:t>
      </w:r>
      <w:r w:rsidRPr="0004515B">
        <w:rPr>
          <w:rFonts w:asciiTheme="minorHAnsi" w:hAnsiTheme="minorHAnsi" w:cs="Arial"/>
          <w:sz w:val="20"/>
        </w:rPr>
        <w:t>for hydrologic soil descriptions for the swale location.</w:t>
      </w:r>
      <w:r w:rsidRPr="0004515B">
        <w:rPr>
          <w:rFonts w:asciiTheme="minorHAnsi" w:hAnsiTheme="minorHAnsi"/>
          <w:sz w:val="20"/>
        </w:rPr>
        <w:t xml:space="preserve"> </w:t>
      </w:r>
      <w:r>
        <w:rPr>
          <w:rFonts w:asciiTheme="minorHAnsi" w:hAnsiTheme="minorHAnsi" w:cs="Arial"/>
          <w:sz w:val="20"/>
        </w:rPr>
        <w:t>C</w:t>
      </w:r>
      <w:r w:rsidRPr="0004515B">
        <w:rPr>
          <w:rFonts w:asciiTheme="minorHAnsi" w:hAnsiTheme="minorHAnsi" w:cs="Arial"/>
          <w:sz w:val="20"/>
        </w:rPr>
        <w:t xml:space="preserve"> and </w:t>
      </w:r>
      <w:r>
        <w:rPr>
          <w:rFonts w:asciiTheme="minorHAnsi" w:hAnsiTheme="minorHAnsi" w:cs="Arial"/>
          <w:sz w:val="20"/>
        </w:rPr>
        <w:t>D</w:t>
      </w:r>
      <w:r w:rsidRPr="0004515B">
        <w:rPr>
          <w:rFonts w:asciiTheme="minorHAnsi" w:hAnsiTheme="minorHAnsi" w:cs="Arial"/>
          <w:sz w:val="20"/>
        </w:rPr>
        <w:t xml:space="preserve"> soils are potentially suitable for </w:t>
      </w:r>
      <w:r>
        <w:rPr>
          <w:rFonts w:asciiTheme="minorHAnsi" w:hAnsiTheme="minorHAnsi" w:cs="Arial"/>
          <w:sz w:val="20"/>
        </w:rPr>
        <w:t xml:space="preserve">wet </w:t>
      </w:r>
      <w:r w:rsidRPr="0004515B">
        <w:rPr>
          <w:rFonts w:asciiTheme="minorHAnsi" w:hAnsiTheme="minorHAnsi" w:cs="Arial"/>
          <w:sz w:val="20"/>
        </w:rPr>
        <w:t>swale</w:t>
      </w:r>
      <w:r>
        <w:rPr>
          <w:rFonts w:asciiTheme="minorHAnsi" w:hAnsiTheme="minorHAnsi" w:cs="Arial"/>
          <w:sz w:val="20"/>
        </w:rPr>
        <w:t>s</w:t>
      </w:r>
      <w:r w:rsidRPr="0004515B">
        <w:rPr>
          <w:rFonts w:asciiTheme="minorHAnsi" w:hAnsiTheme="minorHAnsi" w:cs="Arial"/>
          <w:sz w:val="20"/>
        </w:rPr>
        <w:t xml:space="preserve">. </w:t>
      </w:r>
      <w:r>
        <w:rPr>
          <w:rFonts w:asciiTheme="minorHAnsi" w:hAnsiTheme="minorHAnsi" w:cs="Arial"/>
          <w:sz w:val="20"/>
        </w:rPr>
        <w:t>Infiltration abstractions are considered negligible in these conditions.</w:t>
      </w:r>
    </w:p>
    <w:p w14:paraId="36983546" w14:textId="77777777" w:rsidR="00757343" w:rsidRPr="00FA73BF" w:rsidRDefault="00757343" w:rsidP="00C86B4D">
      <w:pPr>
        <w:pStyle w:val="BodyText"/>
        <w:numPr>
          <w:ilvl w:val="2"/>
          <w:numId w:val="1"/>
        </w:numPr>
        <w:rPr>
          <w:rFonts w:asciiTheme="minorHAnsi" w:hAnsiTheme="minorHAnsi"/>
          <w:b/>
          <w:color w:val="1F497D" w:themeColor="text2"/>
          <w:sz w:val="24"/>
        </w:rPr>
      </w:pPr>
      <w:r w:rsidRPr="00FA73BF">
        <w:rPr>
          <w:rFonts w:asciiTheme="minorHAnsi" w:hAnsiTheme="minorHAnsi"/>
          <w:b/>
          <w:color w:val="1F497D" w:themeColor="text2"/>
          <w:sz w:val="24"/>
        </w:rPr>
        <w:t xml:space="preserve">Practice and site considerations </w:t>
      </w:r>
    </w:p>
    <w:p w14:paraId="08409EF1" w14:textId="77777777" w:rsidR="00757343" w:rsidRPr="0004515B" w:rsidRDefault="00757343" w:rsidP="00AE7ED6">
      <w:pPr>
        <w:ind w:left="720"/>
        <w:rPr>
          <w:rFonts w:asciiTheme="minorHAnsi" w:hAnsiTheme="minorHAnsi"/>
          <w:sz w:val="20"/>
        </w:rPr>
      </w:pPr>
      <w:r w:rsidRPr="0004515B">
        <w:rPr>
          <w:rFonts w:asciiTheme="minorHAnsi" w:hAnsiTheme="minorHAnsi"/>
          <w:sz w:val="20"/>
        </w:rPr>
        <w:t>Several considerations are made in this section for the conceptual design of swales types. Further design guidance and specifications is made in the following sections.</w:t>
      </w:r>
    </w:p>
    <w:p w14:paraId="321E353B" w14:textId="77777777" w:rsidR="00757343" w:rsidRPr="00FA73BF" w:rsidRDefault="00757343" w:rsidP="00C86B4D">
      <w:pPr>
        <w:pStyle w:val="BodyText"/>
        <w:numPr>
          <w:ilvl w:val="3"/>
          <w:numId w:val="1"/>
        </w:numPr>
        <w:ind w:hanging="720"/>
        <w:rPr>
          <w:rFonts w:asciiTheme="minorHAnsi" w:hAnsiTheme="minorHAnsi"/>
          <w:b/>
          <w:i/>
          <w:color w:val="1F497D" w:themeColor="text2"/>
          <w:sz w:val="24"/>
        </w:rPr>
      </w:pPr>
      <w:r w:rsidRPr="00FA73BF">
        <w:rPr>
          <w:rFonts w:asciiTheme="minorHAnsi" w:hAnsiTheme="minorHAnsi"/>
          <w:b/>
          <w:i/>
          <w:color w:val="1F497D" w:themeColor="text2"/>
          <w:sz w:val="24"/>
        </w:rPr>
        <w:t>Conveyance</w:t>
      </w:r>
    </w:p>
    <w:p w14:paraId="4BECDC51" w14:textId="7E0A7965" w:rsidR="00757343" w:rsidRPr="0004515B" w:rsidRDefault="00757343" w:rsidP="002815F9">
      <w:pPr>
        <w:shd w:val="clear" w:color="auto" w:fill="FFFFFF"/>
        <w:spacing w:after="225"/>
        <w:ind w:left="720"/>
        <w:rPr>
          <w:rFonts w:asciiTheme="minorHAnsi" w:hAnsiTheme="minorHAnsi" w:cs="Arial"/>
          <w:sz w:val="20"/>
        </w:rPr>
      </w:pPr>
      <w:r w:rsidRPr="0004515B">
        <w:rPr>
          <w:rFonts w:asciiTheme="minorHAnsi" w:hAnsiTheme="minorHAnsi" w:cs="Arial"/>
          <w:sz w:val="20"/>
        </w:rPr>
        <w:t>It is HIGHLY </w:t>
      </w:r>
      <w:r w:rsidRPr="0004515B">
        <w:rPr>
          <w:rFonts w:asciiTheme="minorHAnsi" w:hAnsiTheme="minorHAnsi" w:cs="Arial"/>
          <w:i/>
          <w:iCs/>
          <w:sz w:val="20"/>
        </w:rPr>
        <w:t>RECOMMENDED</w:t>
      </w:r>
      <w:r w:rsidRPr="0004515B">
        <w:rPr>
          <w:rFonts w:asciiTheme="minorHAnsi" w:hAnsiTheme="minorHAnsi" w:cs="Arial"/>
          <w:sz w:val="20"/>
        </w:rPr>
        <w:t xml:space="preserve"> that the designer provides non-erosive flow velocities within the swale and at the outlet point to reduce downstream erosion. During the 10-year or 25-year storm (depending on local drainage criteria), discharge velocity should be kept below 4 feet per second for established </w:t>
      </w:r>
      <w:r w:rsidR="00AE02C0">
        <w:rPr>
          <w:rFonts w:asciiTheme="minorHAnsi" w:hAnsiTheme="minorHAnsi" w:cs="Arial"/>
          <w:sz w:val="20"/>
        </w:rPr>
        <w:t>vegetated</w:t>
      </w:r>
      <w:r w:rsidRPr="0004515B">
        <w:rPr>
          <w:rFonts w:asciiTheme="minorHAnsi" w:hAnsiTheme="minorHAnsi" w:cs="Arial"/>
          <w:sz w:val="20"/>
        </w:rPr>
        <w:t xml:space="preserve"> channels. Erosion control matting or rock should be specified if higher velocities are expected.</w:t>
      </w:r>
    </w:p>
    <w:p w14:paraId="58CCFEFE"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Pretreatment</w:t>
      </w:r>
    </w:p>
    <w:p w14:paraId="4B5F41DF" w14:textId="393B4460" w:rsidR="00757343" w:rsidRPr="0004515B" w:rsidRDefault="00757343" w:rsidP="002815F9">
      <w:pPr>
        <w:ind w:left="720"/>
        <w:rPr>
          <w:rFonts w:asciiTheme="minorHAnsi" w:hAnsiTheme="minorHAnsi"/>
          <w:b/>
          <w:sz w:val="20"/>
        </w:rPr>
      </w:pPr>
      <w:r w:rsidRPr="0004515B">
        <w:rPr>
          <w:rFonts w:asciiTheme="minorHAnsi" w:hAnsiTheme="minorHAnsi" w:cs="Arial"/>
          <w:sz w:val="20"/>
        </w:rPr>
        <w:t>If there is space for pretreatment prior to the swale it should be evaluated. See the</w:t>
      </w:r>
      <w:r w:rsidRPr="0004515B">
        <w:rPr>
          <w:rFonts w:asciiTheme="minorHAnsi" w:hAnsiTheme="minorHAnsi"/>
          <w:sz w:val="20"/>
        </w:rPr>
        <w:t xml:space="preserve"> </w:t>
      </w:r>
      <w:hyperlink r:id="rId24" w:tooltip="Pretreatment" w:history="1">
        <w:r w:rsidRPr="0004515B">
          <w:rPr>
            <w:rStyle w:val="Hyperlink"/>
            <w:rFonts w:asciiTheme="minorHAnsi" w:hAnsiTheme="minorHAnsi" w:cs="Arial"/>
            <w:color w:val="0000FF"/>
            <w:sz w:val="20"/>
            <w:shd w:val="clear" w:color="auto" w:fill="FFFFFF"/>
          </w:rPr>
          <w:t>pretreatment</w:t>
        </w:r>
      </w:hyperlink>
      <w:r w:rsidRPr="0004515B">
        <w:rPr>
          <w:rFonts w:asciiTheme="minorHAnsi" w:hAnsiTheme="minorHAnsi"/>
          <w:sz w:val="20"/>
          <w:lang w:val="en"/>
        </w:rPr>
        <w:t xml:space="preserve"> </w:t>
      </w:r>
      <w:r w:rsidRPr="0004515B">
        <w:rPr>
          <w:rFonts w:asciiTheme="minorHAnsi" w:hAnsiTheme="minorHAnsi" w:cs="Arial"/>
          <w:sz w:val="20"/>
        </w:rPr>
        <w:t>section for more information.</w:t>
      </w:r>
      <w:r w:rsidRPr="0004515B">
        <w:rPr>
          <w:rFonts w:asciiTheme="minorHAnsi" w:hAnsiTheme="minorHAnsi"/>
          <w:sz w:val="20"/>
        </w:rPr>
        <w:t xml:space="preserve"> </w:t>
      </w:r>
    </w:p>
    <w:p w14:paraId="206EDB8F"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 xml:space="preserve">Anticipated flow </w:t>
      </w:r>
    </w:p>
    <w:p w14:paraId="67819F2E" w14:textId="72C4A0A4" w:rsidR="00A8449A" w:rsidRPr="008F4B95" w:rsidRDefault="00A8449A" w:rsidP="002815F9">
      <w:pPr>
        <w:ind w:left="720"/>
        <w:rPr>
          <w:rFonts w:asciiTheme="minorHAnsi" w:hAnsiTheme="minorHAnsi"/>
          <w:sz w:val="20"/>
        </w:rPr>
      </w:pPr>
      <w:r>
        <w:rPr>
          <w:rFonts w:asciiTheme="minorHAnsi" w:hAnsiTheme="minorHAnsi"/>
          <w:sz w:val="20"/>
        </w:rPr>
        <w:t>Although local drainage criteria may require a certain frequency event be used in the design, it is HIGHLY RECOMMENDED that larger events be considered depending on the adjacent property and associated risks.</w:t>
      </w:r>
    </w:p>
    <w:p w14:paraId="3E2D1439" w14:textId="77777777" w:rsidR="00757343"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Grading</w:t>
      </w:r>
    </w:p>
    <w:p w14:paraId="626DA3D3"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Slope of swale</w:t>
      </w:r>
    </w:p>
    <w:p w14:paraId="199B2990" w14:textId="72E02527" w:rsidR="00757343" w:rsidRPr="00FC36AA" w:rsidRDefault="00757343" w:rsidP="00AE02C0">
      <w:pPr>
        <w:ind w:left="720"/>
        <w:rPr>
          <w:rFonts w:asciiTheme="minorHAnsi" w:hAnsiTheme="minorHAnsi"/>
          <w:sz w:val="20"/>
        </w:rPr>
      </w:pPr>
      <w:r w:rsidRPr="00FC36AA">
        <w:rPr>
          <w:rFonts w:asciiTheme="minorHAnsi" w:hAnsiTheme="minorHAnsi"/>
          <w:sz w:val="20"/>
        </w:rPr>
        <w:lastRenderedPageBreak/>
        <w:t>The longitudinal slope of a</w:t>
      </w:r>
      <w:r w:rsidR="00A8449A">
        <w:rPr>
          <w:rFonts w:asciiTheme="minorHAnsi" w:hAnsiTheme="minorHAnsi"/>
          <w:sz w:val="20"/>
        </w:rPr>
        <w:t xml:space="preserve"> wet</w:t>
      </w:r>
      <w:r w:rsidRPr="00FC36AA">
        <w:rPr>
          <w:rFonts w:asciiTheme="minorHAnsi" w:hAnsiTheme="minorHAnsi"/>
          <w:sz w:val="20"/>
        </w:rPr>
        <w:t xml:space="preserve"> swale may vary from </w:t>
      </w:r>
      <w:r w:rsidR="00A8449A" w:rsidRPr="001343D1">
        <w:rPr>
          <w:rFonts w:asciiTheme="minorHAnsi" w:hAnsiTheme="minorHAnsi"/>
          <w:sz w:val="20"/>
        </w:rPr>
        <w:t>0%</w:t>
      </w:r>
      <w:r w:rsidRPr="001343D1">
        <w:rPr>
          <w:rFonts w:asciiTheme="minorHAnsi" w:hAnsiTheme="minorHAnsi"/>
          <w:sz w:val="20"/>
        </w:rPr>
        <w:t>-</w:t>
      </w:r>
      <w:r w:rsidR="00A8449A" w:rsidRPr="001343D1">
        <w:rPr>
          <w:rFonts w:asciiTheme="minorHAnsi" w:hAnsiTheme="minorHAnsi"/>
          <w:sz w:val="20"/>
        </w:rPr>
        <w:t>1%</w:t>
      </w:r>
      <w:r w:rsidRPr="001343D1">
        <w:rPr>
          <w:rFonts w:asciiTheme="minorHAnsi" w:hAnsiTheme="minorHAnsi"/>
          <w:sz w:val="20"/>
        </w:rPr>
        <w:t>,</w:t>
      </w:r>
      <w:r w:rsidRPr="00FC36AA">
        <w:rPr>
          <w:rFonts w:asciiTheme="minorHAnsi" w:hAnsiTheme="minorHAnsi"/>
          <w:sz w:val="20"/>
        </w:rPr>
        <w:t xml:space="preserve"> and will affect the selection of swale type. It is HIGHLY RECOMMENDED that the design engineer also considers the expected watershed flow to be conveyed by the swale in making this preliminary determination of design alternate.</w:t>
      </w:r>
    </w:p>
    <w:p w14:paraId="773394FD"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Swale bottom</w:t>
      </w:r>
    </w:p>
    <w:p w14:paraId="10E7A174" w14:textId="1BFE46FA" w:rsidR="00757343" w:rsidRPr="00FC36AA" w:rsidRDefault="00757343" w:rsidP="002815F9">
      <w:pPr>
        <w:ind w:left="720"/>
        <w:rPr>
          <w:rFonts w:asciiTheme="minorHAnsi" w:hAnsiTheme="minorHAnsi"/>
          <w:sz w:val="20"/>
        </w:rPr>
      </w:pPr>
      <w:r w:rsidRPr="00FC36AA">
        <w:rPr>
          <w:rFonts w:asciiTheme="minorHAnsi" w:hAnsiTheme="minorHAnsi"/>
          <w:sz w:val="20"/>
        </w:rPr>
        <w:t xml:space="preserve">It is HIGHLY RECOMMENDED that the swale bottom be no less than 3 feet </w:t>
      </w:r>
      <w:r w:rsidR="00AE02C0">
        <w:rPr>
          <w:rFonts w:asciiTheme="minorHAnsi" w:hAnsiTheme="minorHAnsi"/>
          <w:sz w:val="20"/>
        </w:rPr>
        <w:t xml:space="preserve">wide </w:t>
      </w:r>
      <w:r w:rsidRPr="00FC36AA">
        <w:rPr>
          <w:rFonts w:asciiTheme="minorHAnsi" w:hAnsiTheme="minorHAnsi"/>
          <w:sz w:val="20"/>
        </w:rPr>
        <w:t>and will be sized with the relative stage-dependent flow driven cross-sectional area in mind.</w:t>
      </w:r>
    </w:p>
    <w:p w14:paraId="21299611"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Side slopes</w:t>
      </w:r>
    </w:p>
    <w:p w14:paraId="536EC31F" w14:textId="77777777" w:rsidR="00757343" w:rsidRPr="00FC36AA" w:rsidRDefault="00757343" w:rsidP="002815F9">
      <w:pPr>
        <w:ind w:left="720"/>
        <w:rPr>
          <w:rFonts w:asciiTheme="minorHAnsi" w:hAnsiTheme="minorHAnsi"/>
          <w:sz w:val="20"/>
        </w:rPr>
      </w:pPr>
      <w:r w:rsidRPr="00FC36AA">
        <w:rPr>
          <w:rFonts w:asciiTheme="minorHAnsi" w:hAnsiTheme="minorHAnsi"/>
          <w:sz w:val="20"/>
        </w:rPr>
        <w:t>It is RECOMMENDED that the maximum side slopes within a swale do not exceed 3H:1V and will be designed with the relative stage-dependent flow driven cross-sectional area in mind.</w:t>
      </w:r>
    </w:p>
    <w:p w14:paraId="5B4057E6" w14:textId="77777777" w:rsidR="00757343" w:rsidRPr="0064635D" w:rsidRDefault="00757343" w:rsidP="002815F9">
      <w:pPr>
        <w:pStyle w:val="Heading4"/>
        <w:keepNext w:val="0"/>
        <w:keepLines w:val="0"/>
        <w:widowControl w:val="0"/>
        <w:ind w:left="720"/>
        <w:rPr>
          <w:rFonts w:asciiTheme="minorHAnsi" w:hAnsiTheme="minorHAnsi"/>
        </w:rPr>
      </w:pPr>
      <w:r w:rsidRPr="0064635D">
        <w:rPr>
          <w:rFonts w:asciiTheme="minorHAnsi" w:hAnsiTheme="minorHAnsi"/>
        </w:rPr>
        <w:t>Swale depth</w:t>
      </w:r>
    </w:p>
    <w:p w14:paraId="4E78F203" w14:textId="77777777" w:rsidR="00757343" w:rsidRPr="00FC36AA" w:rsidRDefault="00757343" w:rsidP="002815F9">
      <w:pPr>
        <w:ind w:left="720"/>
        <w:rPr>
          <w:rFonts w:asciiTheme="minorHAnsi" w:hAnsiTheme="minorHAnsi"/>
          <w:sz w:val="20"/>
        </w:rPr>
      </w:pPr>
      <w:r w:rsidRPr="00FC36AA">
        <w:rPr>
          <w:rFonts w:asciiTheme="minorHAnsi" w:hAnsiTheme="minorHAnsi"/>
          <w:sz w:val="20"/>
        </w:rPr>
        <w:t>Swale depth will be estimated based on the relative stage-dependent flow driven cross-sectional area.</w:t>
      </w:r>
    </w:p>
    <w:p w14:paraId="13A036CD" w14:textId="77777777" w:rsidR="00212EAF" w:rsidRPr="0064635D" w:rsidRDefault="00212EAF" w:rsidP="00212EAF">
      <w:pPr>
        <w:pStyle w:val="Heading4"/>
        <w:keepNext w:val="0"/>
        <w:keepLines w:val="0"/>
        <w:widowControl w:val="0"/>
        <w:ind w:left="720"/>
        <w:rPr>
          <w:rFonts w:asciiTheme="minorHAnsi" w:hAnsiTheme="minorHAnsi"/>
        </w:rPr>
      </w:pPr>
      <w:r>
        <w:rPr>
          <w:rFonts w:asciiTheme="minorHAnsi" w:hAnsiTheme="minorHAnsi"/>
        </w:rPr>
        <w:t>F</w:t>
      </w:r>
      <w:r w:rsidRPr="0064635D">
        <w:rPr>
          <w:rFonts w:asciiTheme="minorHAnsi" w:hAnsiTheme="minorHAnsi"/>
        </w:rPr>
        <w:t>iltration considerations</w:t>
      </w:r>
    </w:p>
    <w:p w14:paraId="6048BEF9" w14:textId="04632048" w:rsidR="00757343" w:rsidRPr="00FC36AA" w:rsidRDefault="00212EAF" w:rsidP="00212EAF">
      <w:pPr>
        <w:ind w:left="720"/>
        <w:rPr>
          <w:rFonts w:asciiTheme="minorHAnsi" w:hAnsiTheme="minorHAnsi"/>
          <w:sz w:val="20"/>
        </w:rPr>
      </w:pPr>
      <w:r w:rsidRPr="00FC36AA">
        <w:rPr>
          <w:rFonts w:asciiTheme="minorHAnsi" w:hAnsiTheme="minorHAnsi"/>
          <w:sz w:val="20"/>
        </w:rPr>
        <w:t>The design engineer should review the results of the feasibility check to assist in the selection of swale type. An additional consideration includes watershed soil transport to the site. Watersheds with unstable soils or lack of vegetative cover (e.g., construction, farmland and highly impervious surfaces) can generate and transport excessive sediments to the swale that may affect filtration capacity. In these situations, pretreatment via sedimentation processes is HIGHLY RECOMMENDED. Construction of developments and roads, for example, significantly alter the parent state of native soils and therefore their hydrologic soil classification should be downgraded for feasibility study purposes.</w:t>
      </w:r>
      <w:r w:rsidR="00757343" w:rsidRPr="00FC36AA">
        <w:rPr>
          <w:rFonts w:asciiTheme="minorHAnsi" w:hAnsiTheme="minorHAnsi"/>
          <w:sz w:val="20"/>
        </w:rPr>
        <w:t xml:space="preserve"> </w:t>
      </w:r>
    </w:p>
    <w:p w14:paraId="77E6744F"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 xml:space="preserve">Treatment </w:t>
      </w:r>
    </w:p>
    <w:p w14:paraId="5F08E206" w14:textId="1AB4C719" w:rsidR="00757343" w:rsidRPr="00FC36AA" w:rsidRDefault="00EB5EF1" w:rsidP="002815F9">
      <w:pPr>
        <w:spacing w:after="120"/>
        <w:ind w:left="720"/>
        <w:rPr>
          <w:rFonts w:asciiTheme="minorHAnsi" w:hAnsiTheme="minorHAnsi"/>
          <w:sz w:val="20"/>
        </w:rPr>
      </w:pPr>
      <w:r w:rsidRPr="00FC36AA">
        <w:rPr>
          <w:rFonts w:asciiTheme="minorHAnsi" w:hAnsiTheme="minorHAnsi"/>
          <w:sz w:val="20"/>
        </w:rPr>
        <w:t xml:space="preserve">Stormwater treatment in swales varies by design, relying on several functions. Organic and mineral sediments suspended in stormwater flows are deposited onto the swale bottom, depending on their size and mass as well as water retention time in a process termed sedimentation. Though swales generally do not detain or retain water for extended periods, this function can be enhanced through the use of check dams or weirs that hold back flows for a design period. </w:t>
      </w:r>
      <w:del w:id="113" w:author="Trojan, Mike" w:date="2018-02-01T14:58:00Z">
        <w:r w:rsidRPr="00FC36AA" w:rsidDel="00BF5FFB">
          <w:rPr>
            <w:rFonts w:asciiTheme="minorHAnsi" w:hAnsiTheme="minorHAnsi"/>
            <w:sz w:val="20"/>
          </w:rPr>
          <w:delText xml:space="preserve">The </w:delText>
        </w:r>
      </w:del>
      <w:ins w:id="114" w:author="Trojan, Mike" w:date="2018-02-01T14:58:00Z">
        <w:r w:rsidR="00BF5FFB">
          <w:rPr>
            <w:rFonts w:asciiTheme="minorHAnsi" w:hAnsiTheme="minorHAnsi"/>
            <w:sz w:val="20"/>
          </w:rPr>
          <w:t>A</w:t>
        </w:r>
        <w:r w:rsidR="00BF5FFB" w:rsidRPr="00FC36AA">
          <w:rPr>
            <w:rFonts w:asciiTheme="minorHAnsi" w:hAnsiTheme="minorHAnsi"/>
            <w:sz w:val="20"/>
          </w:rPr>
          <w:t xml:space="preserve"> </w:t>
        </w:r>
      </w:ins>
      <w:r w:rsidRPr="00FC36AA">
        <w:rPr>
          <w:rFonts w:asciiTheme="minorHAnsi" w:hAnsiTheme="minorHAnsi"/>
          <w:sz w:val="20"/>
        </w:rPr>
        <w:t xml:space="preserve">second function in pollutant removal is sorption of particulate matter via the swales soils and vegetation as it passes through the system. </w:t>
      </w:r>
      <w:r>
        <w:rPr>
          <w:rFonts w:asciiTheme="minorHAnsi" w:hAnsiTheme="minorHAnsi"/>
          <w:sz w:val="20"/>
        </w:rPr>
        <w:t>Wet swales</w:t>
      </w:r>
      <w:r w:rsidRPr="00FC36AA">
        <w:rPr>
          <w:rFonts w:asciiTheme="minorHAnsi" w:hAnsiTheme="minorHAnsi"/>
          <w:sz w:val="20"/>
        </w:rPr>
        <w:t xml:space="preserve"> </w:t>
      </w:r>
      <w:r>
        <w:rPr>
          <w:rFonts w:asciiTheme="minorHAnsi" w:hAnsiTheme="minorHAnsi"/>
          <w:sz w:val="20"/>
        </w:rPr>
        <w:t xml:space="preserve">also </w:t>
      </w:r>
      <w:r w:rsidRPr="00FC36AA">
        <w:rPr>
          <w:rFonts w:asciiTheme="minorHAnsi" w:hAnsiTheme="minorHAnsi"/>
          <w:sz w:val="20"/>
        </w:rPr>
        <w:t xml:space="preserve">provide </w:t>
      </w:r>
      <w:r>
        <w:rPr>
          <w:rFonts w:asciiTheme="minorHAnsi" w:hAnsiTheme="minorHAnsi"/>
          <w:sz w:val="20"/>
        </w:rPr>
        <w:t xml:space="preserve">opportunity for </w:t>
      </w:r>
      <w:r w:rsidRPr="00FC36AA">
        <w:rPr>
          <w:rFonts w:asciiTheme="minorHAnsi" w:hAnsiTheme="minorHAnsi"/>
          <w:sz w:val="20"/>
        </w:rPr>
        <w:t>plant uptake of pollutants.</w:t>
      </w:r>
      <w:r w:rsidR="00757343" w:rsidRPr="00FC36AA">
        <w:rPr>
          <w:rFonts w:asciiTheme="minorHAnsi" w:hAnsiTheme="minorHAnsi"/>
          <w:sz w:val="20"/>
        </w:rPr>
        <w:t xml:space="preserve"> </w:t>
      </w:r>
    </w:p>
    <w:p w14:paraId="72D3EC99" w14:textId="3766124F" w:rsidR="00757343" w:rsidRPr="00FC36AA" w:rsidRDefault="00EB5EF1" w:rsidP="002815F9">
      <w:pPr>
        <w:ind w:left="720"/>
        <w:rPr>
          <w:rFonts w:asciiTheme="minorHAnsi" w:hAnsiTheme="minorHAnsi"/>
          <w:sz w:val="20"/>
        </w:rPr>
      </w:pPr>
      <w:r>
        <w:rPr>
          <w:rFonts w:asciiTheme="minorHAnsi" w:hAnsiTheme="minorHAnsi"/>
          <w:sz w:val="20"/>
        </w:rPr>
        <w:t>Wet</w:t>
      </w:r>
      <w:r w:rsidRPr="00FC36AA">
        <w:rPr>
          <w:rFonts w:asciiTheme="minorHAnsi" w:hAnsiTheme="minorHAnsi"/>
          <w:sz w:val="20"/>
        </w:rPr>
        <w:t xml:space="preserve"> swales are not considered a volume reduction practice, though some volume reduction can occur through evapotranspiration.</w:t>
      </w:r>
    </w:p>
    <w:p w14:paraId="4728A36A"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Vegetation</w:t>
      </w:r>
    </w:p>
    <w:p w14:paraId="7D1200AE" w14:textId="5CBDEED5" w:rsidR="00757343" w:rsidRPr="00FC36AA" w:rsidRDefault="00757343" w:rsidP="002815F9">
      <w:pPr>
        <w:pStyle w:val="NormalWeb"/>
        <w:spacing w:before="0" w:beforeAutospacing="0"/>
        <w:ind w:left="720"/>
        <w:rPr>
          <w:rFonts w:asciiTheme="minorHAnsi" w:hAnsiTheme="minorHAnsi"/>
          <w:strike/>
          <w:sz w:val="20"/>
          <w:szCs w:val="20"/>
          <w:lang w:val="en"/>
        </w:rPr>
      </w:pPr>
      <w:r w:rsidRPr="00FC36AA">
        <w:rPr>
          <w:rFonts w:asciiTheme="minorHAnsi" w:hAnsiTheme="minorHAnsi"/>
          <w:sz w:val="20"/>
          <w:szCs w:val="20"/>
          <w:lang w:val="en"/>
        </w:rPr>
        <w:t>Vegetation plays a crucial role in swale treatment capacity, flow attenuation and as well as in providing stabilization of the swale itself (i.e., ero</w:t>
      </w:r>
      <w:r w:rsidR="00AE02C0">
        <w:rPr>
          <w:rFonts w:asciiTheme="minorHAnsi" w:hAnsiTheme="minorHAnsi"/>
          <w:sz w:val="20"/>
          <w:szCs w:val="20"/>
          <w:lang w:val="en"/>
        </w:rPr>
        <w:t>sion control). It is HIGHLY REC</w:t>
      </w:r>
      <w:r w:rsidRPr="00FC36AA">
        <w:rPr>
          <w:rFonts w:asciiTheme="minorHAnsi" w:hAnsiTheme="minorHAnsi"/>
          <w:sz w:val="20"/>
          <w:szCs w:val="20"/>
          <w:lang w:val="en"/>
        </w:rPr>
        <w:t>OMMENDED that preference is given to robust native, non-clump forming grasses as the predominant plant type within the swale flow area. Care must also be taken to consider species selection in light of sun exposure duration/timing as well as soil moisture, ponding depth and ponding duration.</w:t>
      </w:r>
    </w:p>
    <w:p w14:paraId="36B117FC"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Landscaping</w:t>
      </w:r>
    </w:p>
    <w:p w14:paraId="42F1F34A" w14:textId="77777777" w:rsidR="00757343" w:rsidRPr="00FC36AA" w:rsidRDefault="00757343" w:rsidP="002815F9">
      <w:pPr>
        <w:pStyle w:val="NormalWeb"/>
        <w:spacing w:before="0" w:beforeAutospacing="0"/>
        <w:ind w:left="720"/>
        <w:rPr>
          <w:rFonts w:asciiTheme="minorHAnsi" w:hAnsiTheme="minorHAnsi"/>
          <w:strike/>
          <w:sz w:val="20"/>
          <w:szCs w:val="20"/>
          <w:lang w:val="en"/>
        </w:rPr>
      </w:pPr>
      <w:r w:rsidRPr="00FC36AA">
        <w:rPr>
          <w:rFonts w:asciiTheme="minorHAnsi" w:hAnsiTheme="minorHAnsi"/>
          <w:sz w:val="20"/>
          <w:szCs w:val="20"/>
          <w:lang w:val="en"/>
        </w:rPr>
        <w:t xml:space="preserve">Swales can be effectively integrated into the site planning process, and aesthetically designed as attractive green spaces planted with native vegetation. Because vegetation is fundamental to the performance and function of the swale, aesthetically chosen vegetation may only be possible on the surface tops of the swales. </w:t>
      </w:r>
    </w:p>
    <w:p w14:paraId="005A890B" w14:textId="77777777" w:rsidR="00757343" w:rsidRPr="0004515B" w:rsidRDefault="00757343" w:rsidP="00C86B4D">
      <w:pPr>
        <w:pStyle w:val="BodyText"/>
        <w:numPr>
          <w:ilvl w:val="3"/>
          <w:numId w:val="1"/>
        </w:numPr>
        <w:ind w:hanging="720"/>
        <w:rPr>
          <w:rFonts w:asciiTheme="minorHAnsi" w:hAnsiTheme="minorHAnsi"/>
          <w:b/>
          <w:i/>
          <w:color w:val="1F497D" w:themeColor="text2"/>
          <w:sz w:val="24"/>
        </w:rPr>
      </w:pPr>
      <w:r w:rsidRPr="0004515B">
        <w:rPr>
          <w:rFonts w:asciiTheme="minorHAnsi" w:hAnsiTheme="minorHAnsi"/>
          <w:b/>
          <w:i/>
          <w:color w:val="1F497D" w:themeColor="text2"/>
          <w:sz w:val="24"/>
        </w:rPr>
        <w:t>Snow considerations</w:t>
      </w:r>
    </w:p>
    <w:p w14:paraId="2C481FBF" w14:textId="30A4D5EA" w:rsidR="00757343" w:rsidRPr="00FC36AA" w:rsidRDefault="00757343" w:rsidP="002815F9">
      <w:pPr>
        <w:pStyle w:val="NormalWeb"/>
        <w:spacing w:before="120" w:beforeAutospacing="0" w:after="120" w:afterAutospacing="0"/>
        <w:ind w:left="720"/>
        <w:rPr>
          <w:rFonts w:asciiTheme="minorHAnsi" w:hAnsiTheme="minorHAnsi"/>
          <w:sz w:val="20"/>
          <w:szCs w:val="20"/>
          <w:lang w:val="en"/>
        </w:rPr>
      </w:pPr>
      <w:r w:rsidRPr="00FC36AA">
        <w:rPr>
          <w:rFonts w:asciiTheme="minorHAnsi" w:hAnsiTheme="minorHAnsi"/>
          <w:sz w:val="20"/>
          <w:szCs w:val="20"/>
          <w:lang w:val="en"/>
        </w:rPr>
        <w:t>Considering management of snow,</w:t>
      </w:r>
      <w:r w:rsidR="004F3AD7">
        <w:rPr>
          <w:rFonts w:asciiTheme="minorHAnsi" w:hAnsiTheme="minorHAnsi"/>
          <w:sz w:val="20"/>
          <w:szCs w:val="20"/>
          <w:lang w:val="en"/>
        </w:rPr>
        <w:t xml:space="preserve"> the following are recommended</w:t>
      </w:r>
    </w:p>
    <w:p w14:paraId="65F6B76E" w14:textId="7D8045DB" w:rsidR="00757343" w:rsidRPr="00FC36AA" w:rsidRDefault="00757343" w:rsidP="00C86B4D">
      <w:pPr>
        <w:pStyle w:val="NormalWeb"/>
        <w:numPr>
          <w:ilvl w:val="0"/>
          <w:numId w:val="9"/>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lastRenderedPageBreak/>
        <w:t xml:space="preserve">Plan a plow path during design phase and tell snowplow operators where to push the snow. </w:t>
      </w:r>
    </w:p>
    <w:p w14:paraId="44E7E568" w14:textId="3A66D8BD" w:rsidR="00757343" w:rsidRPr="00FC36AA" w:rsidRDefault="00757343" w:rsidP="00C86B4D">
      <w:pPr>
        <w:pStyle w:val="NormalWeb"/>
        <w:numPr>
          <w:ilvl w:val="0"/>
          <w:numId w:val="9"/>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t xml:space="preserve">Plan for snow storage (both temporary during construction and permanent). Don’t plow into </w:t>
      </w:r>
      <w:r w:rsidR="00AE02C0">
        <w:rPr>
          <w:rFonts w:asciiTheme="minorHAnsi" w:hAnsiTheme="minorHAnsi"/>
          <w:sz w:val="20"/>
          <w:szCs w:val="20"/>
          <w:lang w:val="en"/>
        </w:rPr>
        <w:t>wet swales if possible</w:t>
      </w:r>
      <w:r w:rsidRPr="00FC36AA">
        <w:rPr>
          <w:rFonts w:asciiTheme="minorHAnsi" w:hAnsiTheme="minorHAnsi"/>
          <w:sz w:val="20"/>
          <w:szCs w:val="20"/>
          <w:lang w:val="en"/>
        </w:rPr>
        <w:t>.</w:t>
      </w:r>
    </w:p>
    <w:p w14:paraId="0F589695" w14:textId="26596921" w:rsidR="00757343" w:rsidRPr="00FC36AA" w:rsidRDefault="00757343" w:rsidP="00C86B4D">
      <w:pPr>
        <w:pStyle w:val="NormalWeb"/>
        <w:numPr>
          <w:ilvl w:val="0"/>
          <w:numId w:val="9"/>
        </w:numPr>
        <w:spacing w:before="0" w:beforeAutospacing="0" w:after="0" w:afterAutospacing="0"/>
        <w:ind w:left="1080"/>
        <w:rPr>
          <w:rFonts w:asciiTheme="minorHAnsi" w:hAnsiTheme="minorHAnsi"/>
          <w:sz w:val="20"/>
          <w:szCs w:val="20"/>
          <w:lang w:val="en"/>
        </w:rPr>
      </w:pPr>
      <w:r w:rsidRPr="00FC36AA">
        <w:rPr>
          <w:rFonts w:asciiTheme="minorHAnsi" w:hAnsiTheme="minorHAnsi"/>
          <w:sz w:val="20"/>
          <w:szCs w:val="20"/>
          <w:lang w:val="en"/>
        </w:rPr>
        <w:t>Snow storage could be, for example, a pretreatment forebay for snow melt.</w:t>
      </w:r>
    </w:p>
    <w:p w14:paraId="549596C3" w14:textId="77777777" w:rsidR="00757343" w:rsidRPr="00FC36AA" w:rsidRDefault="00757343" w:rsidP="008F4B95">
      <w:pPr>
        <w:pStyle w:val="NormalWeb"/>
        <w:spacing w:before="120" w:beforeAutospacing="0" w:after="120" w:afterAutospacing="0"/>
        <w:ind w:left="720"/>
        <w:rPr>
          <w:rFonts w:asciiTheme="minorHAnsi" w:hAnsiTheme="minorHAnsi"/>
          <w:sz w:val="20"/>
          <w:szCs w:val="20"/>
          <w:lang w:val="en"/>
        </w:rPr>
      </w:pPr>
      <w:r w:rsidRPr="00FC36AA">
        <w:rPr>
          <w:rFonts w:asciiTheme="minorHAnsi" w:hAnsiTheme="minorHAnsi"/>
          <w:sz w:val="20"/>
          <w:szCs w:val="20"/>
          <w:lang w:val="en"/>
        </w:rPr>
        <w:t xml:space="preserve">For more information and example photos, see the section on </w:t>
      </w:r>
      <w:hyperlink r:id="rId25" w:anchor="Snow_and_ice_management" w:history="1">
        <w:r w:rsidRPr="004F3AD7">
          <w:rPr>
            <w:rStyle w:val="Hyperlink"/>
            <w:rFonts w:asciiTheme="minorHAnsi" w:hAnsiTheme="minorHAnsi" w:cs="Arial"/>
            <w:color w:val="0000FF"/>
            <w:sz w:val="20"/>
            <w:szCs w:val="20"/>
            <w:shd w:val="clear" w:color="auto" w:fill="FFFFFF"/>
          </w:rPr>
          <w:t>snow and ice</w:t>
        </w:r>
        <w:r w:rsidRPr="004F3AD7">
          <w:rPr>
            <w:rStyle w:val="Hyperlink"/>
            <w:rFonts w:asciiTheme="minorHAnsi" w:hAnsiTheme="minorHAnsi" w:cs="Arial"/>
            <w:color w:val="0000FF"/>
            <w:sz w:val="20"/>
            <w:shd w:val="clear" w:color="auto" w:fill="FFFFFF"/>
          </w:rPr>
          <w:t xml:space="preserve"> management</w:t>
        </w:r>
      </w:hyperlink>
      <w:r w:rsidRPr="00FC36AA">
        <w:rPr>
          <w:rFonts w:asciiTheme="minorHAnsi" w:hAnsiTheme="minorHAnsi"/>
          <w:sz w:val="20"/>
          <w:szCs w:val="20"/>
          <w:lang w:val="en"/>
        </w:rPr>
        <w:t xml:space="preserve">. </w:t>
      </w:r>
    </w:p>
    <w:p w14:paraId="09C59F5E" w14:textId="77777777" w:rsidR="00757343" w:rsidRPr="004F3AD7" w:rsidRDefault="00757343" w:rsidP="00C86B4D">
      <w:pPr>
        <w:pStyle w:val="BodyText"/>
        <w:numPr>
          <w:ilvl w:val="3"/>
          <w:numId w:val="1"/>
        </w:numPr>
        <w:ind w:hanging="720"/>
        <w:rPr>
          <w:rFonts w:asciiTheme="minorHAnsi" w:hAnsiTheme="minorHAnsi"/>
          <w:b/>
          <w:i/>
          <w:color w:val="1F497D" w:themeColor="text2"/>
          <w:sz w:val="24"/>
        </w:rPr>
      </w:pPr>
      <w:r w:rsidRPr="004F3AD7">
        <w:rPr>
          <w:rFonts w:asciiTheme="minorHAnsi" w:hAnsiTheme="minorHAnsi"/>
          <w:b/>
          <w:i/>
          <w:color w:val="1F497D" w:themeColor="text2"/>
          <w:sz w:val="24"/>
        </w:rPr>
        <w:t>Safety</w:t>
      </w:r>
    </w:p>
    <w:p w14:paraId="7D7F9B88" w14:textId="77777777" w:rsidR="00757343" w:rsidRPr="0064635D" w:rsidRDefault="00757343" w:rsidP="002815F9">
      <w:pPr>
        <w:ind w:left="720"/>
        <w:rPr>
          <w:rFonts w:asciiTheme="minorHAnsi" w:hAnsiTheme="minorHAnsi" w:cs="Arial"/>
          <w:b/>
          <w:sz w:val="20"/>
        </w:rPr>
      </w:pPr>
      <w:r w:rsidRPr="0064635D">
        <w:rPr>
          <w:rFonts w:asciiTheme="minorHAnsi" w:hAnsiTheme="minorHAnsi" w:cs="Arial"/>
          <w:sz w:val="20"/>
        </w:rPr>
        <w:t xml:space="preserve">Swales do not pose any major safety hazards. Potential hazards could occur from the steep side slope and rock checks of the swales if they are close to pedestrian traffic or roadways with no shoulders. </w:t>
      </w:r>
    </w:p>
    <w:p w14:paraId="4DE866D1" w14:textId="22CFD4E5"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t xml:space="preserve">Materials specification </w:t>
      </w:r>
    </w:p>
    <w:p w14:paraId="67BD32F2" w14:textId="77777777" w:rsidR="00757343" w:rsidRPr="00787F30" w:rsidRDefault="00757343" w:rsidP="00C86B4D">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Erosion control (MNDOT – product by velocity)</w:t>
      </w:r>
    </w:p>
    <w:p w14:paraId="605851A4" w14:textId="77777777" w:rsidR="00757343" w:rsidRPr="00FC36AA" w:rsidRDefault="00757343" w:rsidP="00757343">
      <w:pPr>
        <w:ind w:left="360"/>
        <w:rPr>
          <w:rFonts w:asciiTheme="minorHAnsi" w:hAnsiTheme="minorHAnsi" w:cs="Arial"/>
          <w:sz w:val="20"/>
        </w:rPr>
      </w:pPr>
      <w:r w:rsidRPr="00FC36AA">
        <w:rPr>
          <w:rFonts w:asciiTheme="minorHAnsi" w:hAnsiTheme="minorHAnsi" w:cs="Arial"/>
          <w:sz w:val="20"/>
        </w:rPr>
        <w:t>The use of temporary erosion control materials is REQUIRED in the design and construction of all swale types to allow for the establishment of firmly-rooted, dense vegetative cover. The swale bottom and side slopes up to the 10-yr event should use robust erosion control matting that can resists the expected shear stresses associated with channelized flows. The matting should have a minimum life expectancy of three years. Upper banks of the swale slope should be protected by either similar matting or a straw/coconut blend erosion control blanket. See MNDOT specifications for guidance on selection of erosion control products.</w:t>
      </w:r>
    </w:p>
    <w:p w14:paraId="1E5F2D30" w14:textId="77777777" w:rsidR="00757343" w:rsidRPr="00787F30" w:rsidRDefault="00757343" w:rsidP="00C86B4D">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Rock (MNDOT – specs)</w:t>
      </w:r>
    </w:p>
    <w:p w14:paraId="44555B36" w14:textId="77777777" w:rsidR="00757343" w:rsidRPr="00787F30" w:rsidRDefault="00757343" w:rsidP="00C86B4D">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Weir (MNDOT – specs)</w:t>
      </w:r>
    </w:p>
    <w:p w14:paraId="1998F91E" w14:textId="77777777" w:rsidR="00757343" w:rsidRPr="00787F30" w:rsidRDefault="00757343" w:rsidP="00C86B4D">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Plants (MNDOT specs)</w:t>
      </w:r>
    </w:p>
    <w:p w14:paraId="1C99A6DA" w14:textId="77777777" w:rsidR="00757343" w:rsidRPr="00286535" w:rsidRDefault="00757343" w:rsidP="00757343">
      <w:pPr>
        <w:ind w:left="360"/>
        <w:rPr>
          <w:rFonts w:asciiTheme="minorHAnsi" w:hAnsiTheme="minorHAnsi"/>
          <w:sz w:val="20"/>
        </w:rPr>
      </w:pPr>
      <w:r w:rsidRPr="00286535">
        <w:rPr>
          <w:rFonts w:asciiTheme="minorHAnsi" w:hAnsiTheme="minorHAnsi"/>
          <w:sz w:val="20"/>
        </w:rPr>
        <w:t xml:space="preserve">Refer to the </w:t>
      </w:r>
      <w:hyperlink r:id="rId26" w:history="1">
        <w:r w:rsidRPr="00286535">
          <w:rPr>
            <w:rStyle w:val="Hyperlink"/>
            <w:rFonts w:asciiTheme="minorHAnsi" w:hAnsiTheme="minorHAnsi"/>
            <w:sz w:val="20"/>
          </w:rPr>
          <w:t>vegetation</w:t>
        </w:r>
      </w:hyperlink>
      <w:r w:rsidRPr="00286535">
        <w:rPr>
          <w:rFonts w:asciiTheme="minorHAnsi" w:hAnsiTheme="minorHAnsi"/>
          <w:sz w:val="20"/>
        </w:rPr>
        <w:t xml:space="preserve"> section of the manual for selection of Minnesota native plants to be used in swales. Care must be taken to specify plants for their position in the system (swale bottom, side slopes and buffer). Preference towards robust non-clump forming grasses or sedges should be given to the swale bottom that can withstand flow forces as well as provide adequate filtration functions. It is also important to understand draw-down time not only within the channel itself, but in either in-situ soils or the filter media as plants have variable tolerance to the depth and duration of inundation as well as soil moisture period. Lastly, care should be taken to understand sun exposure requirements of various plants to ensure a robust, dense establishment of vegetative cover.</w:t>
      </w:r>
    </w:p>
    <w:p w14:paraId="4DA2C074" w14:textId="77777777" w:rsidR="00757343" w:rsidRPr="0064635D" w:rsidRDefault="00757343" w:rsidP="00757343">
      <w:pPr>
        <w:rPr>
          <w:rFonts w:asciiTheme="minorHAnsi" w:hAnsiTheme="minorHAnsi"/>
        </w:rPr>
      </w:pPr>
    </w:p>
    <w:p w14:paraId="4CFA4F0E" w14:textId="77777777" w:rsidR="00757343" w:rsidRPr="00E2242B" w:rsidRDefault="00757343" w:rsidP="00757343">
      <w:pPr>
        <w:rPr>
          <w:rFonts w:asciiTheme="minorHAnsi" w:hAnsiTheme="minorHAnsi"/>
          <w:sz w:val="20"/>
        </w:rPr>
      </w:pPr>
      <w:r w:rsidRPr="00E2242B">
        <w:rPr>
          <w:rFonts w:asciiTheme="minorHAnsi" w:hAnsiTheme="minorHAnsi"/>
          <w:sz w:val="20"/>
        </w:rPr>
        <w:t xml:space="preserve">Open vegetated swale materials specifications. Table </w:t>
      </w:r>
      <w:hyperlink r:id="rId27" w:history="1">
        <w:r w:rsidRPr="00E2242B">
          <w:rPr>
            <w:rStyle w:val="Hyperlink"/>
            <w:rFonts w:asciiTheme="minorHAnsi" w:hAnsiTheme="minorHAnsi"/>
            <w:sz w:val="20"/>
          </w:rPr>
          <w:t>Link</w:t>
        </w:r>
      </w:hyperlink>
    </w:p>
    <w:tbl>
      <w:tblPr>
        <w:tblStyle w:val="GridTable4-Accent11"/>
        <w:tblW w:w="9545" w:type="dxa"/>
        <w:tblLook w:val="04A0" w:firstRow="1" w:lastRow="0" w:firstColumn="1" w:lastColumn="0" w:noHBand="0" w:noVBand="1"/>
      </w:tblPr>
      <w:tblGrid>
        <w:gridCol w:w="1376"/>
        <w:gridCol w:w="2301"/>
        <w:gridCol w:w="1826"/>
        <w:gridCol w:w="4042"/>
      </w:tblGrid>
      <w:tr w:rsidR="00DF27B7" w:rsidRPr="0064635D" w14:paraId="5B366252" w14:textId="77777777" w:rsidTr="00DF27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shd w:val="clear" w:color="auto" w:fill="174A7C"/>
            <w:hideMark/>
          </w:tcPr>
          <w:p w14:paraId="5467896E" w14:textId="77777777" w:rsidR="00757343" w:rsidRPr="00384DCA" w:rsidRDefault="00757343" w:rsidP="00384DCA">
            <w:pPr>
              <w:spacing w:before="120" w:after="120"/>
              <w:jc w:val="center"/>
              <w:rPr>
                <w:rFonts w:asciiTheme="minorHAnsi" w:hAnsiTheme="minorHAnsi" w:cs="Arial"/>
                <w:b w:val="0"/>
                <w:bCs w:val="0"/>
                <w:sz w:val="20"/>
              </w:rPr>
            </w:pPr>
            <w:r w:rsidRPr="00384DCA">
              <w:rPr>
                <w:rFonts w:asciiTheme="minorHAnsi" w:hAnsiTheme="minorHAnsi" w:cs="Arial"/>
                <w:sz w:val="20"/>
              </w:rPr>
              <w:t>Parameter</w:t>
            </w:r>
          </w:p>
        </w:tc>
        <w:tc>
          <w:tcPr>
            <w:tcW w:w="0" w:type="auto"/>
            <w:tcBorders>
              <w:top w:val="single" w:sz="4" w:space="0" w:color="000000"/>
              <w:left w:val="single" w:sz="4" w:space="0" w:color="000000"/>
              <w:bottom w:val="single" w:sz="4" w:space="0" w:color="000000"/>
              <w:right w:val="single" w:sz="4" w:space="0" w:color="000000"/>
            </w:tcBorders>
            <w:shd w:val="clear" w:color="auto" w:fill="174A7C"/>
            <w:hideMark/>
          </w:tcPr>
          <w:p w14:paraId="23101E06" w14:textId="77777777" w:rsidR="00757343" w:rsidRPr="00384DCA" w:rsidRDefault="00757343" w:rsidP="00384DCA">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20"/>
              </w:rPr>
            </w:pPr>
            <w:r w:rsidRPr="00384DCA">
              <w:rPr>
                <w:rFonts w:asciiTheme="minorHAnsi" w:hAnsiTheme="minorHAnsi" w:cs="Arial"/>
                <w:sz w:val="20"/>
              </w:rPr>
              <w:t>Specification</w:t>
            </w:r>
          </w:p>
        </w:tc>
        <w:tc>
          <w:tcPr>
            <w:tcW w:w="1826" w:type="dxa"/>
            <w:tcBorders>
              <w:top w:val="single" w:sz="4" w:space="0" w:color="000000"/>
              <w:left w:val="single" w:sz="4" w:space="0" w:color="000000"/>
              <w:bottom w:val="single" w:sz="4" w:space="0" w:color="000000"/>
              <w:right w:val="single" w:sz="4" w:space="0" w:color="000000"/>
            </w:tcBorders>
            <w:shd w:val="clear" w:color="auto" w:fill="174A7C"/>
            <w:hideMark/>
          </w:tcPr>
          <w:p w14:paraId="3C5C9696" w14:textId="77777777" w:rsidR="00757343" w:rsidRPr="00384DCA" w:rsidRDefault="00757343" w:rsidP="00384DCA">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20"/>
              </w:rPr>
            </w:pPr>
            <w:r w:rsidRPr="00384DCA">
              <w:rPr>
                <w:rFonts w:asciiTheme="minorHAnsi" w:hAnsiTheme="minorHAnsi" w:cs="Arial"/>
                <w:sz w:val="20"/>
              </w:rPr>
              <w:t>Size</w:t>
            </w:r>
          </w:p>
        </w:tc>
        <w:tc>
          <w:tcPr>
            <w:tcW w:w="0" w:type="auto"/>
            <w:tcBorders>
              <w:top w:val="single" w:sz="4" w:space="0" w:color="000000"/>
              <w:left w:val="single" w:sz="4" w:space="0" w:color="000000"/>
              <w:bottom w:val="single" w:sz="4" w:space="0" w:color="000000"/>
              <w:right w:val="single" w:sz="4" w:space="0" w:color="000000"/>
            </w:tcBorders>
            <w:shd w:val="clear" w:color="auto" w:fill="174A7C"/>
            <w:hideMark/>
          </w:tcPr>
          <w:p w14:paraId="4709BA21" w14:textId="27BF2490" w:rsidR="00757343" w:rsidRPr="00384DCA" w:rsidRDefault="00787F30" w:rsidP="00384DCA">
            <w:pPr>
              <w:spacing w:before="120" w:after="120" w:line="300" w:lineRule="atLeas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bCs w:val="0"/>
                <w:sz w:val="20"/>
              </w:rPr>
            </w:pPr>
            <w:r w:rsidRPr="00384DCA">
              <w:rPr>
                <w:rFonts w:asciiTheme="minorHAnsi" w:hAnsiTheme="minorHAnsi" w:cs="Arial"/>
                <w:sz w:val="20"/>
              </w:rPr>
              <w:t>Notes</w:t>
            </w:r>
          </w:p>
        </w:tc>
      </w:tr>
      <w:tr w:rsidR="00757343" w:rsidRPr="0064635D" w14:paraId="31754963" w14:textId="77777777" w:rsidTr="00C17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hideMark/>
          </w:tcPr>
          <w:p w14:paraId="4AC5EE08" w14:textId="77777777" w:rsidR="00757343" w:rsidRPr="00384DCA" w:rsidRDefault="00757343" w:rsidP="00C17AC0">
            <w:pPr>
              <w:spacing w:before="60"/>
              <w:rPr>
                <w:rFonts w:asciiTheme="minorHAnsi" w:hAnsiTheme="minorHAnsi" w:cs="Arial"/>
                <w:color w:val="333333"/>
                <w:sz w:val="20"/>
              </w:rPr>
            </w:pPr>
            <w:r w:rsidRPr="00384DCA">
              <w:rPr>
                <w:rFonts w:asciiTheme="minorHAnsi" w:hAnsiTheme="minorHAnsi" w:cs="Arial"/>
                <w:color w:val="333333"/>
                <w:sz w:val="20"/>
              </w:rPr>
              <w:t>Check Dam (pressure treated)</w:t>
            </w:r>
          </w:p>
        </w:tc>
        <w:tc>
          <w:tcPr>
            <w:tcW w:w="0" w:type="auto"/>
            <w:tcBorders>
              <w:top w:val="single" w:sz="4" w:space="0" w:color="000000"/>
              <w:left w:val="single" w:sz="4" w:space="0" w:color="000000"/>
              <w:bottom w:val="single" w:sz="4" w:space="0" w:color="000000"/>
              <w:right w:val="single" w:sz="4" w:space="0" w:color="000000"/>
            </w:tcBorders>
            <w:hideMark/>
          </w:tcPr>
          <w:p w14:paraId="264973FC" w14:textId="77777777" w:rsidR="00757343" w:rsidRPr="00384DCA" w:rsidRDefault="00757343" w:rsidP="00C17AC0">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AWPA Standard C6</w:t>
            </w:r>
          </w:p>
        </w:tc>
        <w:tc>
          <w:tcPr>
            <w:tcW w:w="1826" w:type="dxa"/>
            <w:tcBorders>
              <w:top w:val="single" w:sz="4" w:space="0" w:color="000000"/>
              <w:left w:val="single" w:sz="4" w:space="0" w:color="000000"/>
              <w:bottom w:val="single" w:sz="4" w:space="0" w:color="000000"/>
              <w:right w:val="single" w:sz="4" w:space="0" w:color="000000"/>
            </w:tcBorders>
            <w:hideMark/>
          </w:tcPr>
          <w:p w14:paraId="6AF36489" w14:textId="77777777" w:rsidR="00757343" w:rsidRPr="00384DCA" w:rsidRDefault="00757343" w:rsidP="00C17AC0">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6” by 6” or 8” by 8”</w:t>
            </w:r>
          </w:p>
        </w:tc>
        <w:tc>
          <w:tcPr>
            <w:tcW w:w="0" w:type="auto"/>
            <w:tcBorders>
              <w:top w:val="single" w:sz="4" w:space="0" w:color="000000"/>
              <w:left w:val="single" w:sz="4" w:space="0" w:color="000000"/>
              <w:bottom w:val="single" w:sz="4" w:space="0" w:color="000000"/>
              <w:right w:val="single" w:sz="4" w:space="0" w:color="000000"/>
            </w:tcBorders>
            <w:hideMark/>
          </w:tcPr>
          <w:p w14:paraId="1664BB62" w14:textId="77777777" w:rsidR="00757343" w:rsidRPr="00384DCA" w:rsidRDefault="00757343" w:rsidP="00C17AC0">
            <w:pPr>
              <w:spacing w:before="60" w:after="30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do not coat with creosote; embed at least 3’ into side slopes</w:t>
            </w:r>
          </w:p>
        </w:tc>
      </w:tr>
      <w:tr w:rsidR="00757343" w:rsidRPr="0064635D" w14:paraId="4CCA9A22" w14:textId="77777777" w:rsidTr="00C17AC0">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hideMark/>
          </w:tcPr>
          <w:p w14:paraId="7B8D29F0" w14:textId="77777777" w:rsidR="00757343" w:rsidRPr="00384DCA" w:rsidRDefault="00757343" w:rsidP="00C17AC0">
            <w:pPr>
              <w:spacing w:before="60"/>
              <w:rPr>
                <w:rFonts w:asciiTheme="minorHAnsi" w:hAnsiTheme="minorHAnsi" w:cs="Arial"/>
                <w:color w:val="333333"/>
                <w:sz w:val="20"/>
              </w:rPr>
            </w:pPr>
            <w:r w:rsidRPr="00384DCA">
              <w:rPr>
                <w:rFonts w:asciiTheme="minorHAnsi" w:hAnsiTheme="minorHAnsi" w:cs="Arial"/>
                <w:color w:val="333333"/>
                <w:sz w:val="20"/>
              </w:rPr>
              <w:t>Check Dam (natural wood)</w:t>
            </w:r>
          </w:p>
        </w:tc>
        <w:tc>
          <w:tcPr>
            <w:tcW w:w="0" w:type="auto"/>
            <w:tcBorders>
              <w:top w:val="single" w:sz="4" w:space="0" w:color="000000"/>
              <w:left w:val="single" w:sz="4" w:space="0" w:color="000000"/>
              <w:bottom w:val="single" w:sz="4" w:space="0" w:color="000000"/>
              <w:right w:val="single" w:sz="4" w:space="0" w:color="000000"/>
            </w:tcBorders>
            <w:hideMark/>
          </w:tcPr>
          <w:p w14:paraId="718EC742" w14:textId="77777777" w:rsidR="00757343" w:rsidRPr="00384DCA" w:rsidRDefault="00757343" w:rsidP="00C17AC0">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Black Locust, Red Mulberry, Cedars, Catalpa, White Oak, Chestnut Oak, Black Walnut</w:t>
            </w:r>
          </w:p>
        </w:tc>
        <w:tc>
          <w:tcPr>
            <w:tcW w:w="1826" w:type="dxa"/>
            <w:tcBorders>
              <w:top w:val="single" w:sz="4" w:space="0" w:color="000000"/>
              <w:left w:val="single" w:sz="4" w:space="0" w:color="000000"/>
              <w:bottom w:val="single" w:sz="4" w:space="0" w:color="000000"/>
              <w:right w:val="single" w:sz="4" w:space="0" w:color="000000"/>
            </w:tcBorders>
            <w:hideMark/>
          </w:tcPr>
          <w:p w14:paraId="0D7F1E8C" w14:textId="77777777" w:rsidR="00757343" w:rsidRPr="00384DCA" w:rsidRDefault="00757343" w:rsidP="00C17AC0">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6” to 12” diameter; notch as necessary</w:t>
            </w:r>
          </w:p>
        </w:tc>
        <w:tc>
          <w:tcPr>
            <w:tcW w:w="0" w:type="auto"/>
            <w:tcBorders>
              <w:top w:val="single" w:sz="4" w:space="0" w:color="000000"/>
              <w:left w:val="single" w:sz="4" w:space="0" w:color="000000"/>
              <w:bottom w:val="single" w:sz="4" w:space="0" w:color="000000"/>
              <w:right w:val="single" w:sz="4" w:space="0" w:color="000000"/>
            </w:tcBorders>
            <w:hideMark/>
          </w:tcPr>
          <w:p w14:paraId="60C3A62B" w14:textId="77777777" w:rsidR="00757343" w:rsidRPr="00384DCA" w:rsidRDefault="00757343" w:rsidP="00C17AC0">
            <w:pPr>
              <w:spacing w:before="60" w:after="300"/>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do not use the following, as these species have a predisposition towards rot: Ash, Beech, Birch, Elm, Hackberry, Hemlock, Hickories, Maples, Red and Black Oak, Pines, Poplar, Spruce, Sweetgum, Willow</w:t>
            </w:r>
          </w:p>
        </w:tc>
      </w:tr>
      <w:tr w:rsidR="00C17AC0" w:rsidRPr="0064635D" w14:paraId="73EB6257" w14:textId="77777777" w:rsidTr="00C17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hideMark/>
          </w:tcPr>
          <w:p w14:paraId="24C808C0" w14:textId="77777777" w:rsidR="00757343" w:rsidRPr="00384DCA" w:rsidRDefault="00757343" w:rsidP="00C17AC0">
            <w:pPr>
              <w:spacing w:before="60"/>
              <w:rPr>
                <w:rFonts w:asciiTheme="minorHAnsi" w:hAnsiTheme="minorHAnsi" w:cs="Arial"/>
                <w:color w:val="333333"/>
                <w:sz w:val="20"/>
              </w:rPr>
            </w:pPr>
            <w:r w:rsidRPr="00384DCA">
              <w:rPr>
                <w:rFonts w:asciiTheme="minorHAnsi" w:hAnsiTheme="minorHAnsi" w:cs="Arial"/>
                <w:color w:val="333333"/>
                <w:sz w:val="20"/>
              </w:rPr>
              <w:t>Rip rap</w:t>
            </w:r>
          </w:p>
        </w:tc>
        <w:tc>
          <w:tcPr>
            <w:tcW w:w="0" w:type="auto"/>
            <w:tcBorders>
              <w:top w:val="single" w:sz="4" w:space="0" w:color="000000"/>
              <w:left w:val="single" w:sz="4" w:space="0" w:color="000000"/>
              <w:bottom w:val="single" w:sz="4" w:space="0" w:color="000000"/>
              <w:right w:val="single" w:sz="4" w:space="0" w:color="000000"/>
            </w:tcBorders>
            <w:hideMark/>
          </w:tcPr>
          <w:p w14:paraId="29046174" w14:textId="77777777" w:rsidR="00757343" w:rsidRPr="00384DCA" w:rsidRDefault="00757343" w:rsidP="00C17AC0">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per local criteria</w:t>
            </w:r>
          </w:p>
        </w:tc>
        <w:tc>
          <w:tcPr>
            <w:tcW w:w="1826" w:type="dxa"/>
            <w:tcBorders>
              <w:top w:val="single" w:sz="4" w:space="0" w:color="000000"/>
              <w:left w:val="single" w:sz="4" w:space="0" w:color="000000"/>
              <w:bottom w:val="single" w:sz="4" w:space="0" w:color="000000"/>
              <w:right w:val="single" w:sz="4" w:space="0" w:color="000000"/>
            </w:tcBorders>
            <w:hideMark/>
          </w:tcPr>
          <w:p w14:paraId="281B5F5B" w14:textId="77777777" w:rsidR="00757343" w:rsidRPr="00384DCA" w:rsidRDefault="00757343" w:rsidP="00C17AC0">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333333"/>
                <w:sz w:val="20"/>
              </w:rPr>
            </w:pPr>
            <w:r w:rsidRPr="00384DCA">
              <w:rPr>
                <w:rFonts w:asciiTheme="minorHAnsi" w:hAnsiTheme="minorHAnsi" w:cs="Arial"/>
                <w:color w:val="333333"/>
                <w:sz w:val="20"/>
              </w:rPr>
              <w:t>size per requirements based on 10- year design flow</w:t>
            </w:r>
          </w:p>
        </w:tc>
        <w:tc>
          <w:tcPr>
            <w:tcW w:w="0" w:type="auto"/>
            <w:tcBorders>
              <w:top w:val="single" w:sz="4" w:space="0" w:color="000000"/>
              <w:left w:val="single" w:sz="4" w:space="0" w:color="000000"/>
              <w:bottom w:val="single" w:sz="4" w:space="0" w:color="000000"/>
              <w:right w:val="single" w:sz="4" w:space="0" w:color="000000"/>
            </w:tcBorders>
            <w:hideMark/>
          </w:tcPr>
          <w:p w14:paraId="3D25F316" w14:textId="77777777" w:rsidR="00757343" w:rsidRPr="00384DCA" w:rsidRDefault="00757343" w:rsidP="00C17AC0">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bl>
    <w:p w14:paraId="689FE75F" w14:textId="5C8F879B"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lastRenderedPageBreak/>
        <w:t>D</w:t>
      </w:r>
      <w:r w:rsidR="0007610C">
        <w:rPr>
          <w:rFonts w:asciiTheme="minorHAnsi" w:hAnsiTheme="minorHAnsi"/>
          <w:b/>
          <w:color w:val="1F497D" w:themeColor="text2"/>
          <w:sz w:val="24"/>
        </w:rPr>
        <w:t>esign procedure – design steps</w:t>
      </w:r>
    </w:p>
    <w:p w14:paraId="597C13EF" w14:textId="77777777" w:rsidR="00757343" w:rsidRDefault="00757343" w:rsidP="00C86B4D">
      <w:pPr>
        <w:pStyle w:val="BodyText"/>
        <w:numPr>
          <w:ilvl w:val="2"/>
          <w:numId w:val="1"/>
        </w:numPr>
        <w:rPr>
          <w:rFonts w:asciiTheme="minorHAnsi" w:hAnsiTheme="minorHAnsi"/>
          <w:b/>
          <w:color w:val="1F497D" w:themeColor="text2"/>
          <w:sz w:val="24"/>
        </w:rPr>
      </w:pPr>
      <w:r w:rsidRPr="00787F30">
        <w:rPr>
          <w:rFonts w:asciiTheme="minorHAnsi" w:hAnsiTheme="minorHAnsi"/>
          <w:b/>
          <w:color w:val="1F497D" w:themeColor="text2"/>
          <w:sz w:val="24"/>
        </w:rPr>
        <w:t>Step 1. Make a preliminary judgment</w:t>
      </w:r>
    </w:p>
    <w:p w14:paraId="41D299B1" w14:textId="1A2717F5" w:rsidR="00E40D73" w:rsidRPr="00E40D73" w:rsidRDefault="00E40D73" w:rsidP="00E40D73">
      <w:pPr>
        <w:pStyle w:val="BodyText"/>
        <w:ind w:left="360"/>
        <w:rPr>
          <w:rFonts w:asciiTheme="minorHAnsi" w:hAnsiTheme="minorHAnsi"/>
          <w:szCs w:val="20"/>
        </w:rPr>
      </w:pPr>
      <w:r w:rsidRPr="00E40D73">
        <w:rPr>
          <w:rFonts w:asciiTheme="minorHAnsi" w:hAnsiTheme="minorHAnsi"/>
          <w:szCs w:val="20"/>
        </w:rPr>
        <w:t xml:space="preserve">It is important to acknowledge that each site has unique and defining features that require site-specific design and analysis. The guidance provided below is intended to provide the fundamentals for designing swale systems to meet regulatory requirements but is not intended to substitute engineering judgment regarding the validity and feasibility associated with site-specific implementation. Designers need to be familiar with the hydrologic and hydraulic engineering principles that are the foundation of the design and they should also enlist the expertise of qualified individuals in stormwater management and </w:t>
      </w:r>
      <w:r w:rsidR="00045C42">
        <w:rPr>
          <w:rFonts w:asciiTheme="minorHAnsi" w:hAnsiTheme="minorHAnsi"/>
          <w:szCs w:val="20"/>
        </w:rPr>
        <w:t>conveyance system</w:t>
      </w:r>
      <w:r w:rsidRPr="00E40D73">
        <w:rPr>
          <w:rFonts w:asciiTheme="minorHAnsi" w:hAnsiTheme="minorHAnsi"/>
          <w:szCs w:val="20"/>
        </w:rPr>
        <w:t xml:space="preserve"> plantings with respect to developing appropriate planting plans and habitat improvement features.</w:t>
      </w:r>
    </w:p>
    <w:p w14:paraId="08158B4C" w14:textId="302AFB53" w:rsidR="00757343" w:rsidRPr="006546D8" w:rsidRDefault="00757343" w:rsidP="00C86B4D">
      <w:pPr>
        <w:pStyle w:val="BodyText"/>
        <w:numPr>
          <w:ilvl w:val="3"/>
          <w:numId w:val="1"/>
        </w:numPr>
        <w:ind w:hanging="720"/>
        <w:rPr>
          <w:rFonts w:asciiTheme="minorHAnsi" w:hAnsiTheme="minorHAnsi"/>
          <w:b/>
          <w:i/>
          <w:color w:val="1F497D" w:themeColor="text2"/>
          <w:sz w:val="24"/>
        </w:rPr>
      </w:pPr>
      <w:r w:rsidRPr="006546D8">
        <w:rPr>
          <w:rFonts w:asciiTheme="minorHAnsi" w:hAnsiTheme="minorHAnsi"/>
          <w:b/>
          <w:i/>
          <w:color w:val="1F497D" w:themeColor="text2"/>
          <w:sz w:val="24"/>
        </w:rPr>
        <w:t>Consider basic issues for</w:t>
      </w:r>
      <w:r w:rsidR="0007610C">
        <w:rPr>
          <w:rFonts w:asciiTheme="minorHAnsi" w:hAnsiTheme="minorHAnsi"/>
          <w:b/>
          <w:i/>
          <w:color w:val="1F497D" w:themeColor="text2"/>
          <w:sz w:val="24"/>
        </w:rPr>
        <w:t xml:space="preserve"> initial suitability screening</w:t>
      </w:r>
    </w:p>
    <w:p w14:paraId="3D8DA36C" w14:textId="77777777" w:rsidR="00757343" w:rsidRPr="006546D8" w:rsidRDefault="00757343" w:rsidP="002815F9">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 xml:space="preserve">Make a preliminary judgment as to whether site conditions are appropriate for the use of a swale, and identify its function in the overall treatment system. </w:t>
      </w:r>
    </w:p>
    <w:p w14:paraId="7DC344A4" w14:textId="77777777" w:rsidR="00757343" w:rsidRPr="006546D8" w:rsidRDefault="00757343" w:rsidP="0007610C">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 xml:space="preserve">A. Consider basic issues for initial suitability screening, including: </w:t>
      </w:r>
    </w:p>
    <w:p w14:paraId="472D42AF" w14:textId="77777777" w:rsidR="00757343" w:rsidRPr="006546D8" w:rsidRDefault="00757343" w:rsidP="00C86B4D">
      <w:pPr>
        <w:pStyle w:val="NormalWeb"/>
        <w:numPr>
          <w:ilvl w:val="0"/>
          <w:numId w:val="6"/>
        </w:numPr>
        <w:spacing w:before="120" w:beforeAutospacing="0"/>
        <w:ind w:left="1526"/>
        <w:rPr>
          <w:rFonts w:asciiTheme="minorHAnsi" w:hAnsiTheme="minorHAnsi"/>
          <w:sz w:val="20"/>
        </w:rPr>
      </w:pPr>
      <w:r w:rsidRPr="006546D8">
        <w:rPr>
          <w:rFonts w:asciiTheme="minorHAnsi" w:hAnsiTheme="minorHAnsi"/>
          <w:sz w:val="20"/>
        </w:rPr>
        <w:t>Site drainage area</w:t>
      </w:r>
    </w:p>
    <w:p w14:paraId="2E641E33" w14:textId="77777777" w:rsidR="00757343" w:rsidRPr="006546D8" w:rsidRDefault="00757343" w:rsidP="00C86B4D">
      <w:pPr>
        <w:pStyle w:val="NormalWeb"/>
        <w:numPr>
          <w:ilvl w:val="0"/>
          <w:numId w:val="6"/>
        </w:numPr>
        <w:rPr>
          <w:rFonts w:asciiTheme="minorHAnsi" w:hAnsiTheme="minorHAnsi"/>
          <w:sz w:val="20"/>
        </w:rPr>
      </w:pPr>
      <w:r w:rsidRPr="006546D8">
        <w:rPr>
          <w:rFonts w:asciiTheme="minorHAnsi" w:hAnsiTheme="minorHAnsi"/>
          <w:sz w:val="20"/>
        </w:rPr>
        <w:t>Site topography and slopes</w:t>
      </w:r>
    </w:p>
    <w:p w14:paraId="51E75036" w14:textId="77777777" w:rsidR="00757343" w:rsidRPr="006546D8" w:rsidRDefault="00757343" w:rsidP="00C86B4D">
      <w:pPr>
        <w:pStyle w:val="NormalWeb"/>
        <w:numPr>
          <w:ilvl w:val="0"/>
          <w:numId w:val="6"/>
        </w:numPr>
        <w:rPr>
          <w:rFonts w:asciiTheme="minorHAnsi" w:hAnsiTheme="minorHAnsi"/>
          <w:sz w:val="20"/>
        </w:rPr>
      </w:pPr>
      <w:r w:rsidRPr="006546D8">
        <w:rPr>
          <w:rFonts w:asciiTheme="minorHAnsi" w:hAnsiTheme="minorHAnsi"/>
          <w:sz w:val="20"/>
        </w:rPr>
        <w:t xml:space="preserve">Regional or local depth to ground water and bedrock </w:t>
      </w:r>
    </w:p>
    <w:p w14:paraId="51C07C17" w14:textId="36C9369B" w:rsidR="00757343" w:rsidRPr="006546D8" w:rsidRDefault="00757343" w:rsidP="00C86B4D">
      <w:pPr>
        <w:pStyle w:val="NormalWeb"/>
        <w:numPr>
          <w:ilvl w:val="0"/>
          <w:numId w:val="6"/>
        </w:numPr>
        <w:rPr>
          <w:rFonts w:asciiTheme="minorHAnsi" w:hAnsiTheme="minorHAnsi"/>
          <w:sz w:val="20"/>
        </w:rPr>
      </w:pPr>
      <w:r w:rsidRPr="006546D8">
        <w:rPr>
          <w:rFonts w:asciiTheme="minorHAnsi" w:hAnsiTheme="minorHAnsi"/>
          <w:sz w:val="20"/>
        </w:rPr>
        <w:t xml:space="preserve">The seasonally high water table may inundate the swale; but not above the design bottom of the channel. </w:t>
      </w:r>
    </w:p>
    <w:p w14:paraId="60655AE4" w14:textId="77777777" w:rsidR="00757343" w:rsidRPr="006546D8" w:rsidRDefault="00757343" w:rsidP="00C86B4D">
      <w:pPr>
        <w:pStyle w:val="NormalWeb"/>
        <w:numPr>
          <w:ilvl w:val="0"/>
          <w:numId w:val="6"/>
        </w:numPr>
        <w:rPr>
          <w:rFonts w:asciiTheme="minorHAnsi" w:hAnsiTheme="minorHAnsi"/>
          <w:sz w:val="20"/>
        </w:rPr>
      </w:pPr>
      <w:r w:rsidRPr="006546D8">
        <w:rPr>
          <w:rFonts w:asciiTheme="minorHAnsi" w:hAnsiTheme="minorHAnsi"/>
          <w:sz w:val="20"/>
        </w:rPr>
        <w:t>Site location/minimum setbacks.</w:t>
      </w:r>
    </w:p>
    <w:p w14:paraId="2B5CC32F" w14:textId="77777777" w:rsidR="00757343" w:rsidRPr="006546D8" w:rsidRDefault="00757343" w:rsidP="00C86B4D">
      <w:pPr>
        <w:pStyle w:val="NormalWeb"/>
        <w:numPr>
          <w:ilvl w:val="0"/>
          <w:numId w:val="6"/>
        </w:numPr>
        <w:spacing w:after="120" w:afterAutospacing="0"/>
        <w:ind w:left="1526"/>
        <w:rPr>
          <w:rFonts w:asciiTheme="minorHAnsi" w:hAnsiTheme="minorHAnsi"/>
          <w:sz w:val="20"/>
        </w:rPr>
      </w:pPr>
      <w:r w:rsidRPr="006546D8">
        <w:rPr>
          <w:rFonts w:asciiTheme="minorHAnsi" w:hAnsiTheme="minorHAnsi"/>
          <w:sz w:val="20"/>
        </w:rPr>
        <w:t xml:space="preserve">Presence of active karst. </w:t>
      </w:r>
    </w:p>
    <w:p w14:paraId="20B89A33" w14:textId="7E7CD49B" w:rsidR="00757343" w:rsidRPr="006546D8" w:rsidRDefault="00757343" w:rsidP="0007610C">
      <w:pPr>
        <w:pStyle w:val="NormalWeb"/>
        <w:spacing w:before="120" w:beforeAutospacing="0" w:after="120" w:afterAutospacing="0"/>
        <w:ind w:left="720"/>
        <w:rPr>
          <w:rFonts w:asciiTheme="minorHAnsi" w:hAnsiTheme="minorHAnsi"/>
          <w:sz w:val="20"/>
        </w:rPr>
      </w:pPr>
      <w:r w:rsidRPr="006546D8">
        <w:rPr>
          <w:rFonts w:asciiTheme="minorHAnsi" w:hAnsiTheme="minorHAnsi"/>
          <w:sz w:val="20"/>
        </w:rPr>
        <w:t>B. Determine how the swale will fit into the over</w:t>
      </w:r>
      <w:r w:rsidR="0007610C">
        <w:rPr>
          <w:rFonts w:asciiTheme="minorHAnsi" w:hAnsiTheme="minorHAnsi"/>
          <w:sz w:val="20"/>
        </w:rPr>
        <w:t>all stormwater treatment system, including:</w:t>
      </w:r>
    </w:p>
    <w:p w14:paraId="65004BE0" w14:textId="77777777" w:rsidR="00757343" w:rsidRPr="006546D8" w:rsidRDefault="00757343" w:rsidP="00C86B4D">
      <w:pPr>
        <w:pStyle w:val="NormalWeb"/>
        <w:numPr>
          <w:ilvl w:val="0"/>
          <w:numId w:val="6"/>
        </w:numPr>
        <w:spacing w:before="120" w:beforeAutospacing="0"/>
        <w:ind w:left="1526"/>
        <w:rPr>
          <w:rFonts w:asciiTheme="minorHAnsi" w:hAnsiTheme="minorHAnsi"/>
          <w:sz w:val="20"/>
        </w:rPr>
      </w:pPr>
      <w:r w:rsidRPr="006546D8">
        <w:rPr>
          <w:rFonts w:asciiTheme="minorHAnsi" w:hAnsiTheme="minorHAnsi"/>
          <w:sz w:val="20"/>
        </w:rPr>
        <w:t>Decide whether the swale is the only BMP to be employed, or if are there other BMPs addressing some of the treatment requirements.</w:t>
      </w:r>
    </w:p>
    <w:p w14:paraId="576BB6CD" w14:textId="77777777" w:rsidR="00757343" w:rsidRPr="006546D8" w:rsidRDefault="00757343" w:rsidP="00C86B4D">
      <w:pPr>
        <w:pStyle w:val="NormalWeb"/>
        <w:numPr>
          <w:ilvl w:val="0"/>
          <w:numId w:val="6"/>
        </w:numPr>
        <w:rPr>
          <w:rFonts w:asciiTheme="minorHAnsi" w:hAnsiTheme="minorHAnsi"/>
          <w:sz w:val="20"/>
        </w:rPr>
      </w:pPr>
      <w:r w:rsidRPr="006546D8">
        <w:rPr>
          <w:rFonts w:asciiTheme="minorHAnsi" w:hAnsiTheme="minorHAnsi"/>
          <w:sz w:val="20"/>
        </w:rPr>
        <w:t xml:space="preserve">Decide where on the site the swale will most likely to be located. </w:t>
      </w:r>
    </w:p>
    <w:p w14:paraId="66464AB0" w14:textId="77777777"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2. Confirm design criteria and applicability</w:t>
      </w:r>
    </w:p>
    <w:p w14:paraId="31AC28BE" w14:textId="77777777" w:rsidR="00757343" w:rsidRPr="006546D8" w:rsidRDefault="00757343" w:rsidP="002815F9">
      <w:pPr>
        <w:pStyle w:val="NormalWeb"/>
        <w:spacing w:before="120" w:beforeAutospacing="0" w:after="120" w:afterAutospacing="0"/>
        <w:ind w:left="360"/>
        <w:rPr>
          <w:rFonts w:asciiTheme="minorHAnsi" w:hAnsiTheme="minorHAnsi"/>
          <w:sz w:val="20"/>
        </w:rPr>
      </w:pPr>
      <w:r w:rsidRPr="006546D8">
        <w:rPr>
          <w:rFonts w:asciiTheme="minorHAnsi" w:hAnsiTheme="minorHAnsi"/>
          <w:sz w:val="20"/>
        </w:rPr>
        <w:t>A. Determine whether a </w:t>
      </w:r>
      <w:hyperlink r:id="rId28" w:anchor="M" w:tooltip="Glossary" w:history="1">
        <w:r w:rsidRPr="006546D8">
          <w:rPr>
            <w:rFonts w:asciiTheme="minorHAnsi" w:hAnsiTheme="minorHAnsi"/>
            <w:sz w:val="20"/>
          </w:rPr>
          <w:t>media filter</w:t>
        </w:r>
      </w:hyperlink>
      <w:r w:rsidRPr="006546D8">
        <w:rPr>
          <w:rFonts w:asciiTheme="minorHAnsi" w:hAnsiTheme="minorHAnsi"/>
          <w:sz w:val="20"/>
        </w:rPr>
        <w:t> must comply with the </w:t>
      </w:r>
      <w:hyperlink r:id="rId29" w:history="1">
        <w:r w:rsidRPr="0007610C">
          <w:rPr>
            <w:rFonts w:asciiTheme="minorHAnsi" w:hAnsiTheme="minorHAnsi"/>
            <w:color w:val="0000FF"/>
            <w:sz w:val="20"/>
            <w:u w:val="single"/>
          </w:rPr>
          <w:t>MPCA CGP</w:t>
        </w:r>
      </w:hyperlink>
      <w:r w:rsidRPr="006546D8">
        <w:rPr>
          <w:rFonts w:asciiTheme="minorHAnsi" w:hAnsiTheme="minorHAnsi"/>
          <w:sz w:val="20"/>
        </w:rPr>
        <w:t>. To determine if permit compliance is required, see </w:t>
      </w:r>
      <w:hyperlink r:id="rId30" w:anchor="PART_I._PERMIT_COVERAGE_AND_LIMITATIONS" w:tooltip="I. PERMIT COVERAGE AND LIMITATIONS" w:history="1">
        <w:r w:rsidRPr="006546D8">
          <w:rPr>
            <w:rFonts w:asciiTheme="minorHAnsi" w:hAnsiTheme="minorHAnsi"/>
            <w:sz w:val="20"/>
          </w:rPr>
          <w:t>Permit Coverage and Limitations</w:t>
        </w:r>
      </w:hyperlink>
      <w:r w:rsidRPr="006546D8">
        <w:rPr>
          <w:rFonts w:asciiTheme="minorHAnsi" w:hAnsiTheme="minorHAnsi"/>
          <w:sz w:val="20"/>
        </w:rPr>
        <w:t>.</w:t>
      </w:r>
    </w:p>
    <w:p w14:paraId="34A3BC98" w14:textId="77777777" w:rsidR="00757343" w:rsidRPr="006546D8" w:rsidRDefault="00757343" w:rsidP="002815F9">
      <w:pPr>
        <w:pStyle w:val="NormalWeb"/>
        <w:spacing w:before="120" w:beforeAutospacing="0" w:after="120" w:afterAutospacing="0"/>
        <w:ind w:left="360"/>
        <w:rPr>
          <w:rFonts w:asciiTheme="minorHAnsi" w:hAnsiTheme="minorHAnsi"/>
          <w:sz w:val="20"/>
        </w:rPr>
      </w:pPr>
      <w:r w:rsidRPr="006546D8">
        <w:rPr>
          <w:rFonts w:asciiTheme="minorHAnsi" w:hAnsiTheme="minorHAnsi"/>
          <w:sz w:val="20"/>
        </w:rPr>
        <w:t>B. Check with local officials, watershed organizations, and other agencies to determine if there are any additional restrictions and/or surface water or watershed requirements that may apply.</w:t>
      </w:r>
    </w:p>
    <w:p w14:paraId="37D47191" w14:textId="77777777"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3. Perform field verification of site suitability </w:t>
      </w:r>
    </w:p>
    <w:p w14:paraId="1375070D" w14:textId="62D05286" w:rsidR="00757343" w:rsidRPr="00E2242B" w:rsidRDefault="00EB5EF1" w:rsidP="006546D8">
      <w:pPr>
        <w:ind w:left="720"/>
        <w:rPr>
          <w:rFonts w:asciiTheme="minorHAnsi" w:hAnsiTheme="minorHAnsi"/>
          <w:sz w:val="20"/>
        </w:rPr>
      </w:pPr>
      <w:r>
        <w:rPr>
          <w:rFonts w:asciiTheme="minorHAnsi" w:hAnsiTheme="minorHAnsi"/>
          <w:sz w:val="20"/>
        </w:rPr>
        <w:t>See section 2.2.</w:t>
      </w:r>
    </w:p>
    <w:p w14:paraId="318FAE91" w14:textId="77777777"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4. Select design variant based on physical suitability evaluation</w:t>
      </w:r>
    </w:p>
    <w:p w14:paraId="7028AF77" w14:textId="114229C8" w:rsidR="00757343" w:rsidRPr="00E2242B" w:rsidRDefault="00757343" w:rsidP="00310ED8">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Once the physical suitability evaluation is complete, it is HIGHLY RECOMMENDED that the better site design principles be applied in sizing and locating the </w:t>
      </w:r>
      <w:r w:rsidR="00AE02C0">
        <w:rPr>
          <w:rFonts w:asciiTheme="minorHAnsi" w:hAnsiTheme="minorHAnsi"/>
          <w:sz w:val="20"/>
        </w:rPr>
        <w:t>wet swale</w:t>
      </w:r>
      <w:r w:rsidRPr="00E2242B">
        <w:rPr>
          <w:rFonts w:asciiTheme="minorHAnsi" w:hAnsiTheme="minorHAnsi"/>
          <w:sz w:val="20"/>
        </w:rPr>
        <w:t xml:space="preserve"> practice(s) on the development site. Given the drainage area, select the appropriate swale practice for the first iteration of the design process. </w:t>
      </w:r>
    </w:p>
    <w:p w14:paraId="63E04A4F" w14:textId="4F22CB83" w:rsidR="00757343" w:rsidRPr="00E2242B" w:rsidRDefault="00757343" w:rsidP="00310ED8">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Note: Information collected during the physical suitability evaluation (see Step 1) should be used to explore the potential for multiple swale practices versus relying on a single facility. Compute watershed runoff values</w:t>
      </w:r>
      <w:r w:rsidR="00AE02C0">
        <w:rPr>
          <w:rFonts w:asciiTheme="minorHAnsi" w:hAnsiTheme="minorHAnsi"/>
          <w:sz w:val="20"/>
        </w:rPr>
        <w:t>.</w:t>
      </w:r>
    </w:p>
    <w:p w14:paraId="2E8FB010" w14:textId="77777777"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5. Compute runoff control volumes and other key design parameters</w:t>
      </w:r>
    </w:p>
    <w:p w14:paraId="596216D9" w14:textId="77777777"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lastRenderedPageBreak/>
        <w:t>Calculate the Water Quality Volume (Vwq), Channel Protection Volume (Vcp), Overbank Flood</w:t>
      </w:r>
      <w:r w:rsidRPr="00E2242B">
        <w:rPr>
          <w:rFonts w:asciiTheme="minorHAnsi" w:hAnsiTheme="minorHAnsi"/>
          <w:lang w:val="en"/>
        </w:rPr>
        <w:t xml:space="preserve"> </w:t>
      </w:r>
      <w:r w:rsidRPr="00E2242B">
        <w:rPr>
          <w:rFonts w:asciiTheme="minorHAnsi" w:hAnsiTheme="minorHAnsi"/>
          <w:sz w:val="20"/>
        </w:rPr>
        <w:t xml:space="preserve">Protection Volume (Vp10), and the Extreme Flood Volume (Vp100). </w:t>
      </w:r>
    </w:p>
    <w:p w14:paraId="23137626" w14:textId="77777777"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If the swale is being designed to meet the requirements of the MPCA Permit, the REQUIRED treatment volume is the water quality volume of 1 inch of runoff from the new impervious surfaces created from the project. If part of the overall Vwq is to be treated by other BMPs, subtract that portion from the Vwq to determine the part of the Vwq to be treated by the swale. </w:t>
      </w:r>
    </w:p>
    <w:p w14:paraId="3CA85830" w14:textId="77777777" w:rsidR="00757343" w:rsidRPr="00E2242B" w:rsidRDefault="00757343" w:rsidP="00FA41FF">
      <w:pPr>
        <w:pStyle w:val="NormalWeb"/>
        <w:spacing w:before="120" w:beforeAutospacing="0" w:after="120" w:afterAutospacing="0"/>
        <w:ind w:left="360"/>
        <w:rPr>
          <w:rFonts w:asciiTheme="minorHAnsi" w:hAnsiTheme="minorHAnsi"/>
          <w:sz w:val="20"/>
        </w:rPr>
      </w:pPr>
      <w:r w:rsidRPr="00E2242B">
        <w:rPr>
          <w:rFonts w:asciiTheme="minorHAnsi" w:hAnsiTheme="minorHAnsi"/>
          <w:sz w:val="20"/>
        </w:rPr>
        <w:t xml:space="preserve">For swales, compute the following design parameters: </w:t>
      </w:r>
    </w:p>
    <w:p w14:paraId="214BEEC0" w14:textId="79267F29"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A</w:t>
      </w:r>
      <w:r w:rsidR="00757343" w:rsidRPr="00E2242B">
        <w:rPr>
          <w:rFonts w:asciiTheme="minorHAnsi" w:hAnsiTheme="minorHAnsi"/>
          <w:sz w:val="20"/>
        </w:rPr>
        <w:t xml:space="preserve">. Calculate the maximum discharge loading per foot of swale width </w:t>
      </w:r>
    </w:p>
    <w:p w14:paraId="7912EFE6" w14:textId="306CE980" w:rsidR="00757343" w:rsidRPr="00E2242B" w:rsidRDefault="00FA41FF" w:rsidP="00FA41FF">
      <w:pPr>
        <w:pStyle w:val="NormalWeb"/>
        <w:spacing w:before="0" w:beforeAutospacing="0" w:after="0" w:afterAutospacing="0"/>
        <w:ind w:left="360"/>
        <w:rPr>
          <w:rFonts w:asciiTheme="minorHAnsi" w:hAnsiTheme="minorHAnsi"/>
          <w:sz w:val="20"/>
        </w:rPr>
      </w:pPr>
      <w:r>
        <w:rPr>
          <w:rFonts w:asciiTheme="minorHAnsi" w:hAnsiTheme="minorHAnsi"/>
          <w:sz w:val="20"/>
        </w:rPr>
        <w:t>q = (0.00236/n) · Y · 1.67 · S · 0.5</w:t>
      </w:r>
    </w:p>
    <w:p w14:paraId="668A3494" w14:textId="77777777" w:rsidR="00757343" w:rsidRPr="00E2242B" w:rsidRDefault="00757343" w:rsidP="00FA41FF">
      <w:pPr>
        <w:pStyle w:val="NormalWeb"/>
        <w:spacing w:before="0" w:beforeAutospacing="0" w:after="0" w:afterAutospacing="0"/>
        <w:ind w:left="720"/>
        <w:rPr>
          <w:rFonts w:asciiTheme="minorHAnsi" w:hAnsiTheme="minorHAnsi"/>
          <w:sz w:val="20"/>
        </w:rPr>
      </w:pPr>
      <w:r w:rsidRPr="00E2242B">
        <w:rPr>
          <w:rFonts w:asciiTheme="minorHAnsi" w:hAnsiTheme="minorHAnsi"/>
          <w:sz w:val="20"/>
        </w:rPr>
        <w:t xml:space="preserve">Where: </w:t>
      </w:r>
    </w:p>
    <w:p w14:paraId="5F0FEC81"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q = discharge per foot of length of the swale, from Manning’s equation (cfs/ft);</w:t>
      </w:r>
    </w:p>
    <w:p w14:paraId="00F0E96F"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Y = allowable depth of flow (inches) (3 to 4 inch maximum);</w:t>
      </w:r>
    </w:p>
    <w:p w14:paraId="3537EF43"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S = slope of swale (percent) (2 to 6 percent); and</w:t>
      </w:r>
    </w:p>
    <w:p w14:paraId="3DE2B010"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n = Manning’s “n” roughness coefficient (use 0.15 for short prairie grass, 0.25 for dense grasses such as bluegrass, buffalo grass, blue grama grass and other native grass mixtures).</w:t>
      </w:r>
    </w:p>
    <w:p w14:paraId="3C89292C" w14:textId="10D982CA"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B</w:t>
      </w:r>
      <w:r w:rsidR="00757343" w:rsidRPr="00E2242B">
        <w:rPr>
          <w:rFonts w:asciiTheme="minorHAnsi" w:hAnsiTheme="minorHAnsi"/>
          <w:sz w:val="20"/>
        </w:rPr>
        <w:t xml:space="preserve">. Use a recommended hydrologic model to compute Qwq </w:t>
      </w:r>
    </w:p>
    <w:p w14:paraId="74FD4690" w14:textId="27C85A31" w:rsidR="00757343" w:rsidRPr="00E2242B" w:rsidRDefault="00170563" w:rsidP="00FA41FF">
      <w:pPr>
        <w:pStyle w:val="NormalWeb"/>
        <w:spacing w:before="120" w:beforeAutospacing="0" w:after="120" w:afterAutospacing="0"/>
        <w:ind w:left="360"/>
        <w:rPr>
          <w:rFonts w:asciiTheme="minorHAnsi" w:hAnsiTheme="minorHAnsi"/>
          <w:sz w:val="20"/>
        </w:rPr>
      </w:pPr>
      <w:r>
        <w:rPr>
          <w:rFonts w:asciiTheme="minorHAnsi" w:hAnsiTheme="minorHAnsi"/>
          <w:sz w:val="20"/>
        </w:rPr>
        <w:t>C</w:t>
      </w:r>
      <w:r w:rsidR="00757343" w:rsidRPr="00E2242B">
        <w:rPr>
          <w:rFonts w:asciiTheme="minorHAnsi" w:hAnsiTheme="minorHAnsi"/>
          <w:sz w:val="20"/>
        </w:rPr>
        <w:t xml:space="preserve">. Minimum swale length (in feet) = Qwq / q </w:t>
      </w:r>
    </w:p>
    <w:p w14:paraId="3388EA64" w14:textId="77777777" w:rsidR="00757343" w:rsidRPr="00E2242B" w:rsidRDefault="00757343" w:rsidP="00FA41FF">
      <w:pPr>
        <w:pStyle w:val="NormalWeb"/>
        <w:spacing w:before="0" w:beforeAutospacing="0" w:after="0" w:afterAutospacing="0"/>
        <w:ind w:left="720"/>
        <w:rPr>
          <w:rFonts w:asciiTheme="minorHAnsi" w:hAnsiTheme="minorHAnsi"/>
          <w:sz w:val="20"/>
        </w:rPr>
      </w:pPr>
      <w:r w:rsidRPr="00E2242B">
        <w:rPr>
          <w:rFonts w:asciiTheme="minorHAnsi" w:hAnsiTheme="minorHAnsi"/>
          <w:sz w:val="20"/>
        </w:rPr>
        <w:t xml:space="preserve">Where: </w:t>
      </w:r>
    </w:p>
    <w:p w14:paraId="2694BD58" w14:textId="77777777" w:rsidR="00757343" w:rsidRPr="00E2242B" w:rsidRDefault="00757343" w:rsidP="00FA41FF">
      <w:pPr>
        <w:ind w:left="1080"/>
        <w:rPr>
          <w:rFonts w:asciiTheme="minorHAnsi" w:hAnsiTheme="minorHAnsi"/>
          <w:sz w:val="20"/>
          <w:szCs w:val="24"/>
        </w:rPr>
      </w:pPr>
      <w:r w:rsidRPr="00E2242B">
        <w:rPr>
          <w:rFonts w:asciiTheme="minorHAnsi" w:hAnsiTheme="minorHAnsi"/>
          <w:sz w:val="20"/>
          <w:szCs w:val="24"/>
        </w:rPr>
        <w:t>Qwq = the water quality peak discharge (cubic feet per second)</w:t>
      </w:r>
    </w:p>
    <w:p w14:paraId="3330A998" w14:textId="77777777"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Step 6. Compute number of check dams</w:t>
      </w:r>
    </w:p>
    <w:p w14:paraId="6CE6F0C7" w14:textId="77777777" w:rsidR="00757343" w:rsidRPr="00170563" w:rsidRDefault="00757343" w:rsidP="00C86B4D">
      <w:pPr>
        <w:pStyle w:val="ListParagraph"/>
        <w:widowControl w:val="0"/>
        <w:numPr>
          <w:ilvl w:val="0"/>
          <w:numId w:val="5"/>
        </w:numPr>
        <w:shd w:val="clear" w:color="auto" w:fill="FFFFFF"/>
        <w:spacing w:after="225" w:line="240" w:lineRule="auto"/>
        <w:rPr>
          <w:sz w:val="20"/>
        </w:rPr>
      </w:pPr>
      <w:r w:rsidRPr="00170563">
        <w:rPr>
          <w:sz w:val="20"/>
        </w:rPr>
        <w:t>Design to contain entire Vwq.</w:t>
      </w:r>
    </w:p>
    <w:p w14:paraId="72AFE3D9" w14:textId="69FA717A" w:rsidR="00757343" w:rsidRPr="00170563" w:rsidRDefault="00757343" w:rsidP="00C86B4D">
      <w:pPr>
        <w:pStyle w:val="ListParagraph"/>
        <w:widowControl w:val="0"/>
        <w:numPr>
          <w:ilvl w:val="0"/>
          <w:numId w:val="5"/>
        </w:numPr>
        <w:shd w:val="clear" w:color="auto" w:fill="FFFFFF"/>
        <w:spacing w:after="225" w:line="240" w:lineRule="auto"/>
        <w:rPr>
          <w:sz w:val="20"/>
        </w:rPr>
      </w:pPr>
      <w:r w:rsidRPr="00170563">
        <w:rPr>
          <w:sz w:val="20"/>
        </w:rPr>
        <w:t xml:space="preserve">Channel slopes </w:t>
      </w:r>
      <w:r w:rsidR="00AE02C0">
        <w:rPr>
          <w:sz w:val="20"/>
        </w:rPr>
        <w:t>up to 1</w:t>
      </w:r>
      <w:r w:rsidRPr="00170563">
        <w:rPr>
          <w:sz w:val="20"/>
        </w:rPr>
        <w:t xml:space="preserve"> percent are recommended unless topography necessitates a steeper slope, in which case 6- to 12-inch drop structures can be placed to limit the energy slope to within th</w:t>
      </w:r>
      <w:r w:rsidR="00AE02C0">
        <w:rPr>
          <w:sz w:val="20"/>
        </w:rPr>
        <w:t>e recommended 0</w:t>
      </w:r>
      <w:r w:rsidRPr="00170563">
        <w:rPr>
          <w:sz w:val="20"/>
        </w:rPr>
        <w:t xml:space="preserve"> to </w:t>
      </w:r>
      <w:r w:rsidR="00AE02C0">
        <w:rPr>
          <w:sz w:val="20"/>
        </w:rPr>
        <w:t>1</w:t>
      </w:r>
      <w:r w:rsidRPr="00170563">
        <w:rPr>
          <w:sz w:val="20"/>
        </w:rPr>
        <w:t xml:space="preserve"> percent range. Energy dissipation will be required below the drops. Spacing between the drops should not be closer than 50 feet. Depth of the Vwq at the downstream end should not exceed 18 inches.</w:t>
      </w:r>
    </w:p>
    <w:p w14:paraId="53543D05" w14:textId="0A4D25DB"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w:t>
      </w:r>
      <w:r w:rsidR="00BD4E5B">
        <w:rPr>
          <w:rFonts w:asciiTheme="minorHAnsi" w:hAnsiTheme="minorHAnsi"/>
          <w:b/>
          <w:color w:val="1F497D" w:themeColor="text2"/>
          <w:sz w:val="24"/>
        </w:rPr>
        <w:t>7</w:t>
      </w:r>
      <w:r w:rsidRPr="006546D8">
        <w:rPr>
          <w:rFonts w:asciiTheme="minorHAnsi" w:hAnsiTheme="minorHAnsi"/>
          <w:b/>
          <w:color w:val="1F497D" w:themeColor="text2"/>
          <w:sz w:val="24"/>
        </w:rPr>
        <w:t>. Check 2-year and 10-year velocity erosion potential and freeboard</w:t>
      </w:r>
    </w:p>
    <w:p w14:paraId="61B5C55A" w14:textId="77777777" w:rsidR="00757343" w:rsidRPr="00FA41FF" w:rsidRDefault="00757343" w:rsidP="00757343">
      <w:pPr>
        <w:ind w:left="360"/>
        <w:rPr>
          <w:rFonts w:asciiTheme="minorHAnsi" w:hAnsiTheme="minorHAnsi"/>
          <w:sz w:val="20"/>
          <w:szCs w:val="24"/>
        </w:rPr>
      </w:pPr>
      <w:r w:rsidRPr="00FA41FF">
        <w:rPr>
          <w:rFonts w:asciiTheme="minorHAnsi" w:hAnsiTheme="minorHAnsi"/>
          <w:sz w:val="20"/>
          <w:szCs w:val="24"/>
        </w:rPr>
        <w:t>Check for erosive velocities and modify design as appropriate based on local conveyance regulations. Provide 6 inches of freeboard.</w:t>
      </w:r>
    </w:p>
    <w:p w14:paraId="437F4ED8" w14:textId="0C1FDC93" w:rsidR="00757343" w:rsidRPr="006546D8" w:rsidRDefault="00BD4E5B"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8</w:t>
      </w:r>
      <w:r w:rsidR="00757343" w:rsidRPr="006546D8">
        <w:rPr>
          <w:rFonts w:asciiTheme="minorHAnsi" w:hAnsiTheme="minorHAnsi"/>
          <w:b/>
          <w:color w:val="1F497D" w:themeColor="text2"/>
          <w:sz w:val="24"/>
        </w:rPr>
        <w:t>. Design low flow control at downstream headwalls and checkdams</w:t>
      </w:r>
    </w:p>
    <w:p w14:paraId="0600902F" w14:textId="77777777" w:rsidR="00757343" w:rsidRPr="00FA41FF" w:rsidRDefault="00757343" w:rsidP="00757343">
      <w:pPr>
        <w:ind w:left="360"/>
        <w:rPr>
          <w:rFonts w:asciiTheme="minorHAnsi" w:hAnsiTheme="minorHAnsi"/>
          <w:sz w:val="20"/>
          <w:szCs w:val="24"/>
        </w:rPr>
      </w:pPr>
      <w:r w:rsidRPr="00FA41FF">
        <w:rPr>
          <w:rFonts w:asciiTheme="minorHAnsi" w:hAnsiTheme="minorHAnsi"/>
          <w:sz w:val="20"/>
          <w:szCs w:val="24"/>
        </w:rPr>
        <w:t xml:space="preserve">Design control to pass Vwq in 48 </w:t>
      </w:r>
      <w:commentRangeStart w:id="115"/>
      <w:r w:rsidRPr="00FA41FF">
        <w:rPr>
          <w:rFonts w:asciiTheme="minorHAnsi" w:hAnsiTheme="minorHAnsi"/>
          <w:sz w:val="20"/>
          <w:szCs w:val="24"/>
        </w:rPr>
        <w:t>hours</w:t>
      </w:r>
      <w:commentRangeEnd w:id="115"/>
      <w:r w:rsidR="00020147">
        <w:rPr>
          <w:rStyle w:val="CommentReference"/>
        </w:rPr>
        <w:commentReference w:id="115"/>
      </w:r>
      <w:r w:rsidRPr="00FA41FF">
        <w:rPr>
          <w:rFonts w:asciiTheme="minorHAnsi" w:hAnsiTheme="minorHAnsi"/>
          <w:sz w:val="20"/>
          <w:szCs w:val="24"/>
        </w:rPr>
        <w:t>.</w:t>
      </w:r>
    </w:p>
    <w:p w14:paraId="5EA81B23" w14:textId="58B882DA" w:rsidR="00757343" w:rsidRPr="006546D8" w:rsidRDefault="00BD4E5B"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9</w:t>
      </w:r>
      <w:r w:rsidR="00757343" w:rsidRPr="006546D8">
        <w:rPr>
          <w:rFonts w:asciiTheme="minorHAnsi" w:hAnsiTheme="minorHAnsi"/>
          <w:b/>
          <w:color w:val="1F497D" w:themeColor="text2"/>
          <w:sz w:val="24"/>
        </w:rPr>
        <w:t>. Des</w:t>
      </w:r>
      <w:r>
        <w:rPr>
          <w:rFonts w:asciiTheme="minorHAnsi" w:hAnsiTheme="minorHAnsi"/>
          <w:b/>
          <w:color w:val="1F497D" w:themeColor="text2"/>
          <w:sz w:val="24"/>
        </w:rPr>
        <w:t>ign inlets and sediment forebay(s)</w:t>
      </w:r>
    </w:p>
    <w:p w14:paraId="7225F32A" w14:textId="47E038AD" w:rsidR="00757343" w:rsidRPr="00FA41FF" w:rsidRDefault="00757343" w:rsidP="00310ED8">
      <w:pPr>
        <w:ind w:left="360"/>
        <w:rPr>
          <w:rFonts w:asciiTheme="minorHAnsi" w:hAnsiTheme="minorHAnsi"/>
          <w:sz w:val="20"/>
          <w:szCs w:val="24"/>
        </w:rPr>
      </w:pPr>
      <w:r w:rsidRPr="00FA41FF">
        <w:rPr>
          <w:rFonts w:asciiTheme="minorHAnsi" w:hAnsiTheme="minorHAnsi"/>
          <w:sz w:val="20"/>
          <w:szCs w:val="24"/>
        </w:rPr>
        <w:t xml:space="preserve">Inlets to swales must be provided with energy dissipaters such as riprap or geotextile reinforcement. Pre-treatment of runoff is typically provided by a sediment forebay located at the inlet. </w:t>
      </w:r>
    </w:p>
    <w:p w14:paraId="34EE9037" w14:textId="09699919" w:rsidR="00757343" w:rsidRPr="006546D8" w:rsidRDefault="00757343" w:rsidP="00C86B4D">
      <w:pPr>
        <w:pStyle w:val="BodyText"/>
        <w:numPr>
          <w:ilvl w:val="2"/>
          <w:numId w:val="1"/>
        </w:numPr>
        <w:rPr>
          <w:rFonts w:asciiTheme="minorHAnsi" w:hAnsiTheme="minorHAnsi"/>
          <w:b/>
          <w:color w:val="1F497D" w:themeColor="text2"/>
          <w:sz w:val="24"/>
        </w:rPr>
      </w:pPr>
      <w:r w:rsidRPr="006546D8">
        <w:rPr>
          <w:rFonts w:asciiTheme="minorHAnsi" w:hAnsiTheme="minorHAnsi"/>
          <w:b/>
          <w:color w:val="1F497D" w:themeColor="text2"/>
          <w:sz w:val="24"/>
        </w:rPr>
        <w:t xml:space="preserve">Step 11. Check volume, peak discharge rates and drawdown time against </w:t>
      </w:r>
      <w:r w:rsidR="00170563">
        <w:rPr>
          <w:rFonts w:asciiTheme="minorHAnsi" w:hAnsiTheme="minorHAnsi"/>
          <w:b/>
          <w:color w:val="1F497D" w:themeColor="text2"/>
          <w:sz w:val="24"/>
        </w:rPr>
        <w:t>s</w:t>
      </w:r>
      <w:r w:rsidRPr="006546D8">
        <w:rPr>
          <w:rFonts w:asciiTheme="minorHAnsi" w:hAnsiTheme="minorHAnsi"/>
          <w:b/>
          <w:color w:val="1F497D" w:themeColor="text2"/>
          <w:sz w:val="24"/>
        </w:rPr>
        <w:t>tate, local</w:t>
      </w:r>
      <w:r w:rsidR="00170563">
        <w:rPr>
          <w:rFonts w:asciiTheme="minorHAnsi" w:hAnsiTheme="minorHAnsi"/>
          <w:b/>
          <w:color w:val="1F497D" w:themeColor="text2"/>
          <w:sz w:val="24"/>
        </w:rPr>
        <w:t>,</w:t>
      </w:r>
      <w:r w:rsidRPr="006546D8">
        <w:rPr>
          <w:rFonts w:asciiTheme="minorHAnsi" w:hAnsiTheme="minorHAnsi"/>
          <w:b/>
          <w:color w:val="1F497D" w:themeColor="text2"/>
          <w:sz w:val="24"/>
        </w:rPr>
        <w:t xml:space="preserve"> and watershed organization requirements (NO</w:t>
      </w:r>
      <w:r w:rsidR="00170563">
        <w:rPr>
          <w:rFonts w:asciiTheme="minorHAnsi" w:hAnsiTheme="minorHAnsi"/>
          <w:b/>
          <w:color w:val="1F497D" w:themeColor="text2"/>
          <w:sz w:val="24"/>
        </w:rPr>
        <w:t>T</w:t>
      </w:r>
      <w:r w:rsidRPr="006546D8">
        <w:rPr>
          <w:rFonts w:asciiTheme="minorHAnsi" w:hAnsiTheme="minorHAnsi"/>
          <w:b/>
          <w:color w:val="1F497D" w:themeColor="text2"/>
          <w:sz w:val="24"/>
        </w:rPr>
        <w:t>E: steps are iterative)</w:t>
      </w:r>
    </w:p>
    <w:p w14:paraId="3F1F4E7E" w14:textId="77777777" w:rsidR="00757343" w:rsidRPr="00FA41FF" w:rsidRDefault="00757343" w:rsidP="00170563">
      <w:pPr>
        <w:pStyle w:val="NormalWeb"/>
        <w:spacing w:before="120" w:beforeAutospacing="0" w:after="120" w:afterAutospacing="0"/>
        <w:ind w:left="360"/>
        <w:rPr>
          <w:rFonts w:asciiTheme="minorHAnsi" w:hAnsiTheme="minorHAnsi"/>
          <w:sz w:val="20"/>
        </w:rPr>
      </w:pPr>
      <w:r w:rsidRPr="00FA41FF">
        <w:rPr>
          <w:rFonts w:asciiTheme="minorHAnsi" w:hAnsiTheme="minorHAnsi"/>
          <w:sz w:val="20"/>
        </w:rPr>
        <w:t xml:space="preserve">Follow the design procedures identified in the </w:t>
      </w:r>
      <w:hyperlink r:id="rId31" w:tooltip="Unified sizing criteria" w:history="1">
        <w:r w:rsidRPr="00FA41FF">
          <w:rPr>
            <w:rFonts w:asciiTheme="minorHAnsi" w:hAnsiTheme="minorHAnsi"/>
            <w:sz w:val="20"/>
          </w:rPr>
          <w:t>Unified Sizing Criteria</w:t>
        </w:r>
      </w:hyperlink>
      <w:r w:rsidRPr="00FA41FF">
        <w:rPr>
          <w:rFonts w:asciiTheme="minorHAnsi" w:hAnsiTheme="minorHAnsi"/>
          <w:sz w:val="20"/>
        </w:rPr>
        <w:t xml:space="preserve"> section of the Manual to determine the volume control and peak discharge requirements for water quality, recharge (not required), channel protection, overbank flood and extreme storm. </w:t>
      </w:r>
    </w:p>
    <w:p w14:paraId="2F1320AD" w14:textId="77777777" w:rsidR="00757343" w:rsidRPr="00FA41FF" w:rsidRDefault="00757343" w:rsidP="00170563">
      <w:pPr>
        <w:pStyle w:val="NormalWeb"/>
        <w:spacing w:before="120" w:beforeAutospacing="0" w:after="120" w:afterAutospacing="0"/>
        <w:ind w:left="360"/>
        <w:rPr>
          <w:rFonts w:asciiTheme="minorHAnsi" w:hAnsiTheme="minorHAnsi"/>
          <w:sz w:val="20"/>
        </w:rPr>
      </w:pPr>
      <w:r w:rsidRPr="00FA41FF">
        <w:rPr>
          <w:rFonts w:asciiTheme="minorHAnsi" w:hAnsiTheme="minorHAnsi"/>
          <w:sz w:val="20"/>
        </w:rPr>
        <w:t xml:space="preserve">Model the proposed development scenario using a surface water model appropriate for the hydrologic and hydraulic design considerations specific to the site. This includes defining the parameters of the swale practice </w:t>
      </w:r>
      <w:r w:rsidRPr="00FA41FF">
        <w:rPr>
          <w:rFonts w:asciiTheme="minorHAnsi" w:hAnsiTheme="minorHAnsi"/>
          <w:sz w:val="20"/>
        </w:rPr>
        <w:lastRenderedPageBreak/>
        <w:t xml:space="preserve">defined above: ponding elevation and area (defines the ponding volume), filtration rate and method of application (effective filtration area), and outlet structure and/or flow diversion information. The results of this analysis can be used to determine whether or not the proposed design meets the applicable requirements. If not, the design will have to be re-evaluated. </w:t>
      </w:r>
    </w:p>
    <w:p w14:paraId="0BD94BB7" w14:textId="77777777" w:rsidR="00757343" w:rsidRPr="00FA41FF" w:rsidRDefault="00757343" w:rsidP="00170563">
      <w:pPr>
        <w:spacing w:before="120" w:after="120"/>
        <w:ind w:left="360"/>
        <w:rPr>
          <w:rFonts w:asciiTheme="minorHAnsi" w:hAnsiTheme="minorHAnsi"/>
          <w:sz w:val="20"/>
          <w:szCs w:val="24"/>
        </w:rPr>
      </w:pPr>
      <w:r w:rsidRPr="00D722F2">
        <w:rPr>
          <w:rFonts w:asciiTheme="minorHAnsi" w:hAnsiTheme="minorHAnsi"/>
          <w:b/>
          <w:color w:val="C0504D" w:themeColor="accent2"/>
          <w:sz w:val="20"/>
          <w:szCs w:val="24"/>
        </w:rPr>
        <w:t>Warning</w:t>
      </w:r>
      <w:r w:rsidRPr="00D722F2">
        <w:rPr>
          <w:rFonts w:asciiTheme="minorHAnsi" w:hAnsiTheme="minorHAnsi"/>
          <w:color w:val="C0504D" w:themeColor="accent2"/>
          <w:sz w:val="20"/>
          <w:szCs w:val="24"/>
        </w:rPr>
        <w:t>: The following items are specifically REQUIRED by the MPCA Permit:</w:t>
      </w:r>
      <w:r w:rsidRPr="00FA41FF">
        <w:rPr>
          <w:rFonts w:asciiTheme="minorHAnsi" w:hAnsiTheme="minorHAnsi"/>
          <w:sz w:val="20"/>
          <w:szCs w:val="24"/>
        </w:rPr>
        <w:t xml:space="preserve"> </w:t>
      </w:r>
    </w:p>
    <w:p w14:paraId="2A3A6E2B" w14:textId="77777777" w:rsidR="00757343" w:rsidRPr="00FA41FF" w:rsidRDefault="00757343" w:rsidP="00170563">
      <w:pPr>
        <w:spacing w:before="120" w:after="120"/>
        <w:ind w:left="360"/>
        <w:rPr>
          <w:rFonts w:asciiTheme="minorHAnsi" w:hAnsiTheme="minorHAnsi"/>
          <w:sz w:val="20"/>
          <w:szCs w:val="24"/>
        </w:rPr>
      </w:pPr>
      <w:r w:rsidRPr="00FA41FF">
        <w:rPr>
          <w:rFonts w:asciiTheme="minorHAnsi" w:hAnsiTheme="minorHAnsi"/>
          <w:sz w:val="20"/>
          <w:szCs w:val="24"/>
        </w:rPr>
        <w:t xml:space="preserve">A. Volume: Swale systems shall be sufficient to filter a water quality volume of 1 inch of runoff from the new impervious surfaces created by the project. If this criterion is not met, increase the storage volume of the filtration practice or treat excess water quality volume (Vwq) in an upstream or downstream BMP (see Step 5). </w:t>
      </w:r>
    </w:p>
    <w:p w14:paraId="1A83B063" w14:textId="7F1FD4D5" w:rsidR="00D722F2" w:rsidRDefault="00D722F2"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 xml:space="preserve">Step 12. </w:t>
      </w:r>
      <w:r w:rsidRPr="00D722F2">
        <w:rPr>
          <w:rFonts w:asciiTheme="minorHAnsi" w:hAnsiTheme="minorHAnsi"/>
          <w:b/>
          <w:color w:val="1F497D" w:themeColor="text2"/>
          <w:sz w:val="24"/>
        </w:rPr>
        <w:t>Finalize the cross-section and profile design for the project</w:t>
      </w:r>
    </w:p>
    <w:p w14:paraId="6996EFCE" w14:textId="606BA878"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Grading plan</w:t>
      </w:r>
    </w:p>
    <w:p w14:paraId="42CC328B" w14:textId="694AFAE4" w:rsidR="00D722F2" w:rsidRPr="00D722F2" w:rsidRDefault="00D722F2" w:rsidP="00D722F2">
      <w:pPr>
        <w:pStyle w:val="BodyText"/>
        <w:ind w:left="360"/>
        <w:rPr>
          <w:rFonts w:asciiTheme="minorHAnsi" w:hAnsiTheme="minorHAnsi"/>
        </w:rPr>
      </w:pPr>
      <w:r w:rsidRPr="00D722F2">
        <w:rPr>
          <w:rFonts w:asciiTheme="minorHAnsi" w:hAnsiTheme="minorHAnsi"/>
        </w:rPr>
        <w:t>Develop a grading plan based on the preliminary profile and cross-section typical design.</w:t>
      </w:r>
    </w:p>
    <w:p w14:paraId="14B3AC80" w14:textId="29294205"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Dimensions</w:t>
      </w:r>
    </w:p>
    <w:p w14:paraId="2EBBE54D" w14:textId="7FEB1923" w:rsidR="00D722F2" w:rsidRPr="00D722F2" w:rsidRDefault="00D722F2" w:rsidP="00D722F2">
      <w:pPr>
        <w:pStyle w:val="BodyText"/>
        <w:ind w:left="360"/>
        <w:rPr>
          <w:rFonts w:asciiTheme="minorHAnsi" w:hAnsiTheme="minorHAnsi"/>
        </w:rPr>
      </w:pPr>
      <w:r w:rsidRPr="00D722F2">
        <w:rPr>
          <w:rFonts w:asciiTheme="minorHAnsi" w:hAnsiTheme="minorHAnsi"/>
        </w:rPr>
        <w:t>Adjust the preliminary profile dimensions to accommodate site specific concerns/impacts. Minimum design parameters for hydraulic, water quality, and quantity management criteria should be rechecked based on adjustments to the channels to ensure that safe and adequate conveyance is still maintained.</w:t>
      </w:r>
    </w:p>
    <w:p w14:paraId="4BED7906" w14:textId="500CF927" w:rsidR="00FA13A7" w:rsidRPr="00E8144E" w:rsidRDefault="00AE02C0" w:rsidP="00FA13A7">
      <w:pPr>
        <w:pStyle w:val="Heading4"/>
        <w:keepNext w:val="0"/>
        <w:keepLines w:val="0"/>
        <w:widowControl w:val="0"/>
        <w:spacing w:before="120" w:after="120"/>
        <w:ind w:left="360"/>
        <w:rPr>
          <w:rFonts w:asciiTheme="minorHAnsi" w:hAnsiTheme="minorHAnsi"/>
        </w:rPr>
      </w:pPr>
      <w:r>
        <w:rPr>
          <w:rFonts w:asciiTheme="minorHAnsi" w:hAnsiTheme="minorHAnsi"/>
        </w:rPr>
        <w:t>Ditch</w:t>
      </w:r>
      <w:r w:rsidR="00FA13A7">
        <w:rPr>
          <w:rFonts w:asciiTheme="minorHAnsi" w:hAnsiTheme="minorHAnsi"/>
        </w:rPr>
        <w:t xml:space="preserve"> checks</w:t>
      </w:r>
    </w:p>
    <w:p w14:paraId="687ED40F" w14:textId="6C25CAF3" w:rsidR="00D722F2" w:rsidRDefault="00D722F2" w:rsidP="00D722F2">
      <w:pPr>
        <w:pStyle w:val="BodyText"/>
        <w:ind w:left="360"/>
        <w:rPr>
          <w:rFonts w:asciiTheme="minorHAnsi" w:hAnsiTheme="minorHAnsi"/>
        </w:rPr>
      </w:pPr>
      <w:r w:rsidRPr="00D722F2">
        <w:rPr>
          <w:rFonts w:asciiTheme="minorHAnsi" w:hAnsiTheme="minorHAnsi"/>
        </w:rPr>
        <w:t xml:space="preserve">Adjust the preliminary </w:t>
      </w:r>
      <w:r w:rsidR="00AE02C0">
        <w:rPr>
          <w:rFonts w:asciiTheme="minorHAnsi" w:hAnsiTheme="minorHAnsi"/>
        </w:rPr>
        <w:t>ditch</w:t>
      </w:r>
      <w:r w:rsidRPr="00D722F2">
        <w:rPr>
          <w:rFonts w:asciiTheme="minorHAnsi" w:hAnsiTheme="minorHAnsi"/>
        </w:rPr>
        <w:t xml:space="preserve"> check dimensions to accommodate site specific concerns/impacts. Minimum design parameters for hydraulic, water quality criteria should be rechecked based on adjustments to the channels profile and bank and bed stability to ensure that safe and adequate conveyance is still maintained.</w:t>
      </w:r>
    </w:p>
    <w:p w14:paraId="7048C2CE" w14:textId="11D274BA"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Site stabilization</w:t>
      </w:r>
    </w:p>
    <w:p w14:paraId="2311DCA5" w14:textId="0C8F1DF5" w:rsidR="00D722F2" w:rsidRPr="00D722F2" w:rsidRDefault="00D722F2" w:rsidP="00D722F2">
      <w:pPr>
        <w:pStyle w:val="BodyText"/>
        <w:ind w:left="360"/>
        <w:rPr>
          <w:rFonts w:asciiTheme="minorHAnsi" w:hAnsiTheme="minorHAnsi"/>
        </w:rPr>
      </w:pPr>
      <w:r w:rsidRPr="00D722F2">
        <w:rPr>
          <w:rFonts w:asciiTheme="minorHAnsi" w:hAnsiTheme="minorHAnsi"/>
        </w:rPr>
        <w:t>Course woodchips and compost should be used throughout the limit of disturbance for site stabilization. All areas should be seeded and planted as well as blanketed/matted. Jute blanket should be used within the swale bottom and side slopes. Erosion control blanket with biodegradable netting should be used above the side slopes within the floodplain.</w:t>
      </w:r>
    </w:p>
    <w:p w14:paraId="32663AB2" w14:textId="49961103" w:rsidR="00FA13A7" w:rsidRPr="00E8144E" w:rsidRDefault="00FA13A7" w:rsidP="00FA13A7">
      <w:pPr>
        <w:pStyle w:val="Heading4"/>
        <w:keepNext w:val="0"/>
        <w:keepLines w:val="0"/>
        <w:widowControl w:val="0"/>
        <w:spacing w:before="120" w:after="120"/>
        <w:ind w:left="360"/>
        <w:rPr>
          <w:rFonts w:asciiTheme="minorHAnsi" w:hAnsiTheme="minorHAnsi"/>
        </w:rPr>
      </w:pPr>
      <w:r>
        <w:rPr>
          <w:rFonts w:asciiTheme="minorHAnsi" w:hAnsiTheme="minorHAnsi"/>
        </w:rPr>
        <w:t>Excess materials</w:t>
      </w:r>
    </w:p>
    <w:p w14:paraId="4CE2ED4A" w14:textId="19F94FF6" w:rsidR="00D722F2" w:rsidRDefault="00D722F2" w:rsidP="00D722F2">
      <w:pPr>
        <w:pStyle w:val="BodyText"/>
        <w:ind w:left="360"/>
        <w:rPr>
          <w:rFonts w:asciiTheme="minorHAnsi" w:hAnsiTheme="minorHAnsi"/>
        </w:rPr>
      </w:pPr>
      <w:r w:rsidRPr="00D722F2">
        <w:rPr>
          <w:rFonts w:asciiTheme="minorHAnsi" w:hAnsiTheme="minorHAnsi"/>
        </w:rPr>
        <w:t>It is advisable that excess materials, i.e., cobbles and boulders, be placed at the edge of the cross-section for use during the maintenance phase to correct any physical instability</w:t>
      </w:r>
      <w:r w:rsidR="00557251">
        <w:rPr>
          <w:rFonts w:asciiTheme="minorHAnsi" w:hAnsiTheme="minorHAnsi"/>
        </w:rPr>
        <w:t xml:space="preserve"> as long as the excess materials do not impede flow or create a hazard</w:t>
      </w:r>
      <w:r w:rsidRPr="00D722F2">
        <w:rPr>
          <w:rFonts w:asciiTheme="minorHAnsi" w:hAnsiTheme="minorHAnsi"/>
        </w:rPr>
        <w:t>.</w:t>
      </w:r>
    </w:p>
    <w:p w14:paraId="3CB66D77" w14:textId="3C02F331" w:rsidR="00757343" w:rsidRPr="00170563" w:rsidRDefault="00D722F2"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13</w:t>
      </w:r>
      <w:r w:rsidR="00757343" w:rsidRPr="00170563">
        <w:rPr>
          <w:rFonts w:asciiTheme="minorHAnsi" w:hAnsiTheme="minorHAnsi"/>
          <w:b/>
          <w:color w:val="1F497D" w:themeColor="text2"/>
          <w:sz w:val="24"/>
        </w:rPr>
        <w:t>. Prepare vegetation and landscaping plan</w:t>
      </w:r>
    </w:p>
    <w:p w14:paraId="3D924ED0" w14:textId="209171F6"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 xml:space="preserve">A landscaping plan for a </w:t>
      </w:r>
      <w:r w:rsidR="00557251">
        <w:rPr>
          <w:rFonts w:asciiTheme="minorHAnsi" w:hAnsiTheme="minorHAnsi"/>
        </w:rPr>
        <w:t xml:space="preserve">wet </w:t>
      </w:r>
      <w:r w:rsidRPr="00170563">
        <w:rPr>
          <w:rFonts w:asciiTheme="minorHAnsi" w:hAnsiTheme="minorHAnsi"/>
        </w:rPr>
        <w:t xml:space="preserve">swale should be prepared to indicate how the enhanced swale system will be stabilized and established with vegetation. Landscape design should specify proper species and based on specific site, soils, sun exposure and hydric conditions present along the channel. Further information on plant selection and use </w:t>
      </w:r>
      <w:r w:rsidR="00D722F2">
        <w:rPr>
          <w:rFonts w:asciiTheme="minorHAnsi" w:hAnsiTheme="minorHAnsi"/>
        </w:rPr>
        <w:t>can be found</w:t>
      </w:r>
      <w:r w:rsidRPr="00170563">
        <w:rPr>
          <w:rFonts w:asciiTheme="minorHAnsi" w:hAnsiTheme="minorHAnsi"/>
        </w:rPr>
        <w:t xml:space="preserve"> in the</w:t>
      </w:r>
      <w:r w:rsidRPr="00170563">
        <w:rPr>
          <w:rFonts w:asciiTheme="minorHAnsi" w:hAnsiTheme="minorHAnsi" w:cs="Arial"/>
          <w:sz w:val="21"/>
          <w:szCs w:val="21"/>
          <w:shd w:val="clear" w:color="auto" w:fill="FFFFFF"/>
        </w:rPr>
        <w:t> </w:t>
      </w:r>
      <w:hyperlink r:id="rId32" w:tooltip="Minnesota plant lists" w:history="1">
        <w:r w:rsidRPr="00D722F2">
          <w:rPr>
            <w:rStyle w:val="Hyperlink"/>
            <w:rFonts w:asciiTheme="minorHAnsi" w:hAnsiTheme="minorHAnsi" w:cs="Arial"/>
            <w:color w:val="0000FF"/>
            <w:szCs w:val="20"/>
            <w:shd w:val="clear" w:color="auto" w:fill="FFFFFF"/>
          </w:rPr>
          <w:t>Minnesota plant lists</w:t>
        </w:r>
      </w:hyperlink>
      <w:r w:rsidRPr="00170563">
        <w:rPr>
          <w:rFonts w:asciiTheme="minorHAnsi" w:hAnsiTheme="minorHAnsi" w:cs="Arial"/>
          <w:sz w:val="21"/>
          <w:szCs w:val="21"/>
          <w:shd w:val="clear" w:color="auto" w:fill="FFFFFF"/>
        </w:rPr>
        <w:t> </w:t>
      </w:r>
      <w:r w:rsidRPr="00170563">
        <w:rPr>
          <w:rFonts w:asciiTheme="minorHAnsi" w:hAnsiTheme="minorHAnsi"/>
        </w:rPr>
        <w:t>section</w:t>
      </w:r>
      <w:r w:rsidRPr="00170563">
        <w:rPr>
          <w:rFonts w:asciiTheme="minorHAnsi" w:hAnsiTheme="minorHAnsi" w:cs="Arial"/>
          <w:sz w:val="21"/>
          <w:szCs w:val="21"/>
          <w:shd w:val="clear" w:color="auto" w:fill="FFFFFF"/>
        </w:rPr>
        <w:t>.</w:t>
      </w:r>
    </w:p>
    <w:p w14:paraId="30E66093" w14:textId="076AF4EC" w:rsidR="00757343" w:rsidRPr="00170563" w:rsidRDefault="00170563"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w:t>
      </w:r>
      <w:r w:rsidR="00D722F2">
        <w:rPr>
          <w:rFonts w:asciiTheme="minorHAnsi" w:hAnsiTheme="minorHAnsi"/>
          <w:b/>
          <w:color w:val="1F497D" w:themeColor="text2"/>
          <w:sz w:val="24"/>
        </w:rPr>
        <w:t>4</w:t>
      </w:r>
      <w:r w:rsidR="00757343" w:rsidRPr="00170563">
        <w:rPr>
          <w:rFonts w:asciiTheme="minorHAnsi" w:hAnsiTheme="minorHAnsi"/>
          <w:b/>
          <w:color w:val="1F497D" w:themeColor="text2"/>
          <w:sz w:val="24"/>
        </w:rPr>
        <w:t>. Prepare operation and maintenance plan</w:t>
      </w:r>
    </w:p>
    <w:p w14:paraId="1113A72B" w14:textId="77777777"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See</w:t>
      </w:r>
      <w:r w:rsidRPr="00170563">
        <w:rPr>
          <w:rFonts w:asciiTheme="minorHAnsi" w:hAnsiTheme="minorHAnsi" w:cs="Arial"/>
          <w:sz w:val="21"/>
          <w:szCs w:val="21"/>
          <w:shd w:val="clear" w:color="auto" w:fill="FFFFFF"/>
        </w:rPr>
        <w:t> </w:t>
      </w:r>
      <w:hyperlink r:id="rId33" w:tooltip="Operation and maintenance of Infiltration trench" w:history="1">
        <w:r w:rsidRPr="00170563">
          <w:rPr>
            <w:rFonts w:asciiTheme="minorHAnsi" w:hAnsiTheme="minorHAnsi"/>
            <w:color w:val="0000FF"/>
            <w:szCs w:val="20"/>
            <w:u w:val="single"/>
          </w:rPr>
          <w:t>Operation and Maintenance</w:t>
        </w:r>
      </w:hyperlink>
      <w:r w:rsidRPr="00170563">
        <w:rPr>
          <w:rFonts w:asciiTheme="minorHAnsi" w:hAnsiTheme="minorHAnsi" w:cs="Arial"/>
          <w:sz w:val="21"/>
          <w:szCs w:val="21"/>
          <w:shd w:val="clear" w:color="auto" w:fill="FFFFFF"/>
        </w:rPr>
        <w:t> </w:t>
      </w:r>
      <w:r w:rsidRPr="00170563">
        <w:rPr>
          <w:rFonts w:asciiTheme="minorHAnsi" w:hAnsiTheme="minorHAnsi"/>
        </w:rPr>
        <w:t xml:space="preserve">section for guidance on preparing an O&amp;M plan. </w:t>
      </w:r>
    </w:p>
    <w:p w14:paraId="3A00E634" w14:textId="712661B2" w:rsidR="00757343" w:rsidRPr="00170563" w:rsidRDefault="00310ED8"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1</w:t>
      </w:r>
      <w:r w:rsidR="00D722F2">
        <w:rPr>
          <w:rFonts w:asciiTheme="minorHAnsi" w:hAnsiTheme="minorHAnsi"/>
          <w:b/>
          <w:color w:val="1F497D" w:themeColor="text2"/>
          <w:sz w:val="24"/>
        </w:rPr>
        <w:t>5</w:t>
      </w:r>
      <w:r>
        <w:rPr>
          <w:rFonts w:asciiTheme="minorHAnsi" w:hAnsiTheme="minorHAnsi"/>
          <w:b/>
          <w:color w:val="1F497D" w:themeColor="text2"/>
          <w:sz w:val="24"/>
        </w:rPr>
        <w:t xml:space="preserve">. </w:t>
      </w:r>
      <w:r w:rsidR="00757343" w:rsidRPr="00170563">
        <w:rPr>
          <w:rFonts w:asciiTheme="minorHAnsi" w:hAnsiTheme="minorHAnsi"/>
          <w:b/>
          <w:color w:val="1F497D" w:themeColor="text2"/>
          <w:sz w:val="24"/>
        </w:rPr>
        <w:t xml:space="preserve">Prepare cost estimate </w:t>
      </w:r>
    </w:p>
    <w:p w14:paraId="4F8C1A9A" w14:textId="77777777" w:rsidR="00757343" w:rsidRPr="00170563" w:rsidRDefault="00757343" w:rsidP="00757343">
      <w:pPr>
        <w:pStyle w:val="BodyText"/>
        <w:widowControl w:val="0"/>
        <w:ind w:left="360"/>
        <w:rPr>
          <w:rFonts w:asciiTheme="minorHAnsi" w:hAnsiTheme="minorHAnsi"/>
        </w:rPr>
      </w:pPr>
      <w:r w:rsidRPr="00170563">
        <w:rPr>
          <w:rFonts w:asciiTheme="minorHAnsi" w:hAnsiTheme="minorHAnsi"/>
        </w:rPr>
        <w:t>See</w:t>
      </w:r>
      <w:r w:rsidRPr="00170563">
        <w:rPr>
          <w:rFonts w:asciiTheme="minorHAnsi" w:hAnsiTheme="minorHAnsi" w:cs="Arial"/>
          <w:sz w:val="21"/>
          <w:szCs w:val="21"/>
          <w:shd w:val="clear" w:color="auto" w:fill="FFFFFF"/>
        </w:rPr>
        <w:t> </w:t>
      </w:r>
      <w:hyperlink r:id="rId34" w:tooltip="Cost-benefit considerations for Infiltration trench" w:history="1">
        <w:r w:rsidRPr="00170563">
          <w:rPr>
            <w:rFonts w:asciiTheme="minorHAnsi" w:hAnsiTheme="minorHAnsi"/>
            <w:color w:val="0000FF"/>
            <w:szCs w:val="20"/>
            <w:u w:val="single"/>
          </w:rPr>
          <w:t>Cost Considerations</w:t>
        </w:r>
      </w:hyperlink>
      <w:r w:rsidRPr="00170563">
        <w:rPr>
          <w:rFonts w:asciiTheme="minorHAnsi" w:hAnsiTheme="minorHAnsi" w:cs="Arial"/>
          <w:sz w:val="21"/>
          <w:szCs w:val="21"/>
          <w:shd w:val="clear" w:color="auto" w:fill="FFFFFF"/>
        </w:rPr>
        <w:t> </w:t>
      </w:r>
      <w:r w:rsidRPr="00170563">
        <w:rPr>
          <w:rFonts w:asciiTheme="minorHAnsi" w:hAnsiTheme="minorHAnsi"/>
        </w:rPr>
        <w:t>section for guidance on preparing a cost estimate that includes both construction and maintenance costs.</w:t>
      </w:r>
    </w:p>
    <w:p w14:paraId="4CE56B3F" w14:textId="77777777"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lastRenderedPageBreak/>
        <w:t>References</w:t>
      </w:r>
    </w:p>
    <w:p w14:paraId="18503FE8" w14:textId="77777777" w:rsidR="00757343" w:rsidRPr="00FA73BF" w:rsidRDefault="00757343" w:rsidP="00C86B4D">
      <w:pPr>
        <w:pStyle w:val="BodyText"/>
        <w:numPr>
          <w:ilvl w:val="1"/>
          <w:numId w:val="1"/>
        </w:numPr>
        <w:ind w:left="360"/>
        <w:rPr>
          <w:rFonts w:asciiTheme="minorHAnsi" w:hAnsiTheme="minorHAnsi"/>
          <w:b/>
          <w:color w:val="1F497D" w:themeColor="text2"/>
          <w:sz w:val="24"/>
        </w:rPr>
      </w:pPr>
      <w:r w:rsidRPr="00FA73BF">
        <w:rPr>
          <w:rFonts w:asciiTheme="minorHAnsi" w:hAnsiTheme="minorHAnsi"/>
          <w:b/>
          <w:color w:val="1F497D" w:themeColor="text2"/>
          <w:sz w:val="24"/>
        </w:rPr>
        <w:t>Related pages</w:t>
      </w:r>
    </w:p>
    <w:p w14:paraId="60C4118C" w14:textId="77777777" w:rsidR="00757343" w:rsidRPr="0064635D" w:rsidRDefault="005B0853" w:rsidP="00170563">
      <w:pPr>
        <w:widowControl w:val="0"/>
        <w:rPr>
          <w:rFonts w:asciiTheme="minorHAnsi" w:hAnsiTheme="minorHAnsi"/>
          <w:sz w:val="20"/>
        </w:rPr>
      </w:pPr>
      <w:hyperlink r:id="rId35" w:history="1">
        <w:r w:rsidR="00757343" w:rsidRPr="0064635D">
          <w:rPr>
            <w:rStyle w:val="Hyperlink"/>
            <w:rFonts w:asciiTheme="minorHAnsi" w:hAnsiTheme="minorHAnsi"/>
            <w:sz w:val="20"/>
          </w:rPr>
          <w:t>https://stormwater.pca.state.mn.us/index.php?title=Design_criteria_for_infiltration</w:t>
        </w:r>
      </w:hyperlink>
    </w:p>
    <w:p w14:paraId="5CE21840" w14:textId="77777777" w:rsidR="00757343" w:rsidRPr="0064635D" w:rsidRDefault="005B0853" w:rsidP="00170563">
      <w:pPr>
        <w:widowControl w:val="0"/>
        <w:rPr>
          <w:rFonts w:asciiTheme="minorHAnsi" w:hAnsiTheme="minorHAnsi"/>
          <w:sz w:val="20"/>
        </w:rPr>
      </w:pPr>
      <w:hyperlink r:id="rId36" w:history="1">
        <w:r w:rsidR="00757343" w:rsidRPr="0064635D">
          <w:rPr>
            <w:rStyle w:val="Hyperlink"/>
            <w:rFonts w:asciiTheme="minorHAnsi" w:hAnsiTheme="minorHAnsi"/>
            <w:sz w:val="20"/>
          </w:rPr>
          <w:t>https://stormwater.pca.state.mn.us/index.php?title=Design_criteria_for_green_roofs</w:t>
        </w:r>
      </w:hyperlink>
    </w:p>
    <w:p w14:paraId="68C93AC5" w14:textId="77777777" w:rsidR="00757343" w:rsidRPr="0064635D" w:rsidRDefault="005B0853" w:rsidP="00170563">
      <w:pPr>
        <w:widowControl w:val="0"/>
        <w:rPr>
          <w:rFonts w:asciiTheme="minorHAnsi" w:hAnsiTheme="minorHAnsi"/>
          <w:sz w:val="20"/>
        </w:rPr>
      </w:pPr>
      <w:hyperlink r:id="rId37" w:history="1">
        <w:r w:rsidR="00757343" w:rsidRPr="0064635D">
          <w:rPr>
            <w:rStyle w:val="Hyperlink"/>
            <w:rFonts w:asciiTheme="minorHAnsi" w:hAnsiTheme="minorHAnsi"/>
            <w:sz w:val="20"/>
          </w:rPr>
          <w:t>https://stormwater.pca.state.mn.us/index.php?title=Design_criteria_for_filtration</w:t>
        </w:r>
      </w:hyperlink>
    </w:p>
    <w:p w14:paraId="05FF5196" w14:textId="0AE08A83" w:rsidR="00BD45D8" w:rsidRPr="00BD45D8" w:rsidRDefault="005B0853" w:rsidP="00170563">
      <w:pPr>
        <w:pStyle w:val="BodyText"/>
        <w:spacing w:before="0" w:after="0" w:line="240" w:lineRule="auto"/>
        <w:rPr>
          <w:rFonts w:asciiTheme="minorHAnsi" w:hAnsiTheme="minorHAnsi"/>
        </w:rPr>
      </w:pPr>
      <w:hyperlink r:id="rId38" w:history="1">
        <w:r w:rsidR="00757343" w:rsidRPr="0064635D">
          <w:rPr>
            <w:rStyle w:val="Hyperlink"/>
            <w:rFonts w:asciiTheme="minorHAnsi" w:hAnsiTheme="minorHAnsi"/>
          </w:rPr>
          <w:t>https://stormwater.pca.state.mn.us/index.php?title=Design_criteria_for_bioretention</w:t>
        </w:r>
      </w:hyperlink>
    </w:p>
    <w:p w14:paraId="4996E083" w14:textId="68CEBF69" w:rsidR="00C93297" w:rsidRDefault="00C93297" w:rsidP="00C86B4D">
      <w:pPr>
        <w:pStyle w:val="MemoHeading1"/>
        <w:numPr>
          <w:ilvl w:val="0"/>
          <w:numId w:val="1"/>
        </w:numPr>
        <w:ind w:left="360"/>
      </w:pPr>
      <w:r>
        <w:t xml:space="preserve">Wet Swale Construction Specifications Page </w:t>
      </w:r>
    </w:p>
    <w:p w14:paraId="01877176" w14:textId="2A203D4F" w:rsidR="00E8144E" w:rsidRPr="00E8144E" w:rsidRDefault="00557251" w:rsidP="00E8144E">
      <w:pPr>
        <w:pStyle w:val="BodyText"/>
        <w:spacing w:line="240" w:lineRule="auto"/>
        <w:rPr>
          <w:rFonts w:asciiTheme="minorHAnsi" w:hAnsiTheme="minorHAnsi"/>
          <w:lang w:val="en"/>
        </w:rPr>
      </w:pPr>
      <w:r>
        <w:rPr>
          <w:rFonts w:asciiTheme="minorHAnsi" w:hAnsiTheme="minorHAnsi"/>
          <w:lang w:val="en"/>
        </w:rPr>
        <w:t>Wet s</w:t>
      </w:r>
      <w:r w:rsidR="00E8144E" w:rsidRPr="00E8144E">
        <w:rPr>
          <w:rFonts w:asciiTheme="minorHAnsi" w:hAnsiTheme="minorHAnsi"/>
          <w:lang w:val="en"/>
        </w:rPr>
        <w:t>wale practices can be an important tool for retention and detention of stormwater runoff and treatment of pollutants in stormwater runoff. Because swales incorporate dense vegetation, additional benefits may include cleaner air, carbon sequestration, improved biological habitat, and aesthetic value.</w:t>
      </w:r>
    </w:p>
    <w:p w14:paraId="44185A4A" w14:textId="3B6278FB" w:rsidR="00E8144E" w:rsidRPr="00E8144E" w:rsidRDefault="00E8144E" w:rsidP="00E8144E">
      <w:pPr>
        <w:pStyle w:val="BodyText"/>
        <w:spacing w:line="240" w:lineRule="auto"/>
        <w:rPr>
          <w:rFonts w:asciiTheme="minorHAnsi" w:hAnsiTheme="minorHAnsi"/>
          <w:lang w:val="en"/>
        </w:rPr>
      </w:pPr>
      <w:r w:rsidRPr="00E8144E">
        <w:rPr>
          <w:rFonts w:asciiTheme="minorHAnsi" w:hAnsiTheme="minorHAnsi"/>
          <w:lang w:val="en"/>
        </w:rPr>
        <w:t>This page provides a di</w:t>
      </w:r>
      <w:bookmarkStart w:id="116" w:name="_GoBack"/>
      <w:bookmarkEnd w:id="116"/>
      <w:r w:rsidRPr="00E8144E">
        <w:rPr>
          <w:rFonts w:asciiTheme="minorHAnsi" w:hAnsiTheme="minorHAnsi"/>
          <w:lang w:val="en"/>
        </w:rPr>
        <w:t>scussion of constructio</w:t>
      </w:r>
      <w:r w:rsidR="009F7145">
        <w:rPr>
          <w:rFonts w:asciiTheme="minorHAnsi" w:hAnsiTheme="minorHAnsi"/>
          <w:lang w:val="en"/>
        </w:rPr>
        <w:t>n specifications for wet swales</w:t>
      </w:r>
      <w:r w:rsidRPr="00E8144E">
        <w:rPr>
          <w:rFonts w:asciiTheme="minorHAnsi" w:hAnsiTheme="minorHAnsi"/>
          <w:lang w:val="en"/>
        </w:rPr>
        <w:t xml:space="preserve">. </w:t>
      </w:r>
    </w:p>
    <w:p w14:paraId="754C98FB" w14:textId="77777777" w:rsidR="00E8144E" w:rsidRPr="00E8144E" w:rsidRDefault="00E8144E" w:rsidP="00C86B4D">
      <w:pPr>
        <w:pStyle w:val="BodyText"/>
        <w:numPr>
          <w:ilvl w:val="1"/>
          <w:numId w:val="1"/>
        </w:numPr>
        <w:ind w:left="360"/>
        <w:rPr>
          <w:rFonts w:asciiTheme="minorHAnsi" w:hAnsiTheme="minorHAnsi"/>
          <w:b/>
          <w:color w:val="1F497D" w:themeColor="text2"/>
          <w:sz w:val="24"/>
        </w:rPr>
      </w:pPr>
      <w:r w:rsidRPr="00E8144E">
        <w:rPr>
          <w:rFonts w:asciiTheme="minorHAnsi" w:hAnsiTheme="minorHAnsi"/>
          <w:b/>
          <w:color w:val="1F497D" w:themeColor="text2"/>
          <w:sz w:val="24"/>
        </w:rPr>
        <w:t>Access agreements</w:t>
      </w:r>
    </w:p>
    <w:p w14:paraId="1695C128" w14:textId="77777777" w:rsidR="00E8144E" w:rsidRPr="00E8144E" w:rsidRDefault="00E8144E" w:rsidP="00E8144E">
      <w:pPr>
        <w:pStyle w:val="BodyText"/>
        <w:spacing w:line="240" w:lineRule="auto"/>
        <w:rPr>
          <w:rFonts w:asciiTheme="minorHAnsi" w:hAnsiTheme="minorHAnsi"/>
          <w:lang w:val="en"/>
        </w:rPr>
      </w:pPr>
      <w:r w:rsidRPr="00E8144E">
        <w:rPr>
          <w:rFonts w:asciiTheme="minorHAnsi" w:hAnsiTheme="minorHAnsi"/>
          <w:lang w:val="en"/>
        </w:rPr>
        <w:t xml:space="preserve">An easement is a legally binding agreement between two parties, and is defined as “a non-possessory right to use and/or enter onto the real property of another without possessing it.“ An easement is required for one party to access, construct, or maintain any feature or infrastructure on the property of another. Easements can be temporary or permanent. For example, temporary easements can be used if limits needed for construction are larger than the permanent easement footprint of constructed features. Having an easement provides a mechanism for enforcement of maintenance agreements to help ensure infiltration practices are maintained and functioning. </w:t>
      </w:r>
      <w:hyperlink r:id="rId39" w:history="1">
        <w:r w:rsidRPr="00E8144E">
          <w:rPr>
            <w:rStyle w:val="Hyperlink"/>
            <w:rFonts w:asciiTheme="minorHAnsi" w:hAnsiTheme="minorHAnsi"/>
            <w:lang w:val="en"/>
          </w:rPr>
          <w:t>See an example access agreement</w:t>
        </w:r>
      </w:hyperlink>
      <w:r w:rsidRPr="00E8144E">
        <w:rPr>
          <w:rFonts w:asciiTheme="minorHAnsi" w:hAnsiTheme="minorHAnsi"/>
          <w:lang w:val="en"/>
        </w:rPr>
        <w:t>.</w:t>
      </w:r>
    </w:p>
    <w:p w14:paraId="0A1FEBA2" w14:textId="77777777" w:rsidR="00E8144E" w:rsidRPr="00E8144E" w:rsidRDefault="00E8144E" w:rsidP="00C86B4D">
      <w:pPr>
        <w:pStyle w:val="BodyText"/>
        <w:numPr>
          <w:ilvl w:val="1"/>
          <w:numId w:val="1"/>
        </w:numPr>
        <w:ind w:left="360"/>
        <w:rPr>
          <w:rFonts w:asciiTheme="minorHAnsi" w:hAnsiTheme="minorHAnsi"/>
          <w:b/>
          <w:color w:val="1F497D" w:themeColor="text2"/>
          <w:sz w:val="24"/>
        </w:rPr>
      </w:pPr>
      <w:r w:rsidRPr="00E8144E">
        <w:rPr>
          <w:rFonts w:asciiTheme="minorHAnsi" w:hAnsiTheme="minorHAnsi"/>
          <w:b/>
          <w:color w:val="1F497D" w:themeColor="text2"/>
          <w:sz w:val="24"/>
        </w:rPr>
        <w:t>Construction specifications for swale practices</w:t>
      </w:r>
    </w:p>
    <w:p w14:paraId="059F6000" w14:textId="7629EDE0" w:rsidR="00E8144E" w:rsidRPr="00E8144E" w:rsidRDefault="00E8144E" w:rsidP="00B9008F">
      <w:pPr>
        <w:pStyle w:val="BodyText"/>
        <w:spacing w:line="240" w:lineRule="auto"/>
        <w:rPr>
          <w:rFonts w:asciiTheme="minorHAnsi" w:hAnsiTheme="minorHAnsi"/>
          <w:lang w:val="en"/>
        </w:rPr>
      </w:pPr>
      <w:r w:rsidRPr="00E8144E">
        <w:rPr>
          <w:rFonts w:asciiTheme="minorHAnsi" w:hAnsiTheme="minorHAnsi"/>
          <w:lang w:val="en"/>
        </w:rPr>
        <w:t xml:space="preserve">Construction of </w:t>
      </w:r>
      <w:r w:rsidR="00557251">
        <w:rPr>
          <w:rFonts w:asciiTheme="minorHAnsi" w:hAnsiTheme="minorHAnsi"/>
          <w:lang w:val="en"/>
        </w:rPr>
        <w:t xml:space="preserve">wet </w:t>
      </w:r>
      <w:r w:rsidRPr="00E8144E">
        <w:rPr>
          <w:rFonts w:asciiTheme="minorHAnsi" w:hAnsiTheme="minorHAnsi"/>
          <w:lang w:val="en"/>
        </w:rPr>
        <w:t xml:space="preserve">swale practice incorporates techniques and steps that may be considered nonstandard. It is recommended that construction specifications include project pretreatment devices, construction sequencing, temporary and permanent erosion control </w:t>
      </w:r>
      <w:del w:id="117" w:author="Trojan, Mike" w:date="2018-02-22T14:15:00Z">
        <w:r w:rsidRPr="00E8144E">
          <w:rPr>
            <w:rFonts w:asciiTheme="minorHAnsi" w:hAnsiTheme="minorHAnsi"/>
            <w:lang w:val="en"/>
          </w:rPr>
          <w:delText>measures</w:delText>
        </w:r>
      </w:del>
      <w:ins w:id="118" w:author="Trojan, Mike" w:date="2018-02-22T14:15:00Z">
        <w:r w:rsidRPr="00E8144E">
          <w:rPr>
            <w:rFonts w:asciiTheme="minorHAnsi" w:hAnsiTheme="minorHAnsi"/>
            <w:lang w:val="en"/>
          </w:rPr>
          <w:t>m</w:t>
        </w:r>
      </w:ins>
      <w:ins w:id="119" w:author="Trojan, Mike" w:date="2018-02-05T10:51:00Z">
        <w:r w:rsidR="004E09F3">
          <w:rPr>
            <w:rFonts w:asciiTheme="minorHAnsi" w:hAnsiTheme="minorHAnsi"/>
            <w:lang w:val="en"/>
          </w:rPr>
          <w:t>0</w:t>
        </w:r>
      </w:ins>
      <w:ins w:id="120" w:author="Trojan, Mike" w:date="2018-02-22T14:15:00Z">
        <w:r w:rsidRPr="00E8144E">
          <w:rPr>
            <w:rFonts w:asciiTheme="minorHAnsi" w:hAnsiTheme="minorHAnsi"/>
            <w:lang w:val="en"/>
          </w:rPr>
          <w:t>easures</w:t>
        </w:r>
      </w:ins>
      <w:r w:rsidRPr="00E8144E">
        <w:rPr>
          <w:rFonts w:asciiTheme="minorHAnsi" w:hAnsiTheme="minorHAnsi"/>
          <w:lang w:val="en"/>
        </w:rPr>
        <w:t>, excavation and fill, grading, soil decompaction, material specifications, and final stabilization. All of these topics are addressed in further detail below.</w:t>
      </w:r>
    </w:p>
    <w:p w14:paraId="4E3291AD" w14:textId="77777777" w:rsidR="00E8144E" w:rsidRPr="00E8144E" w:rsidRDefault="00E8144E" w:rsidP="00B9008F">
      <w:pPr>
        <w:pStyle w:val="BodyText"/>
        <w:spacing w:line="240" w:lineRule="auto"/>
        <w:rPr>
          <w:rFonts w:asciiTheme="minorHAnsi" w:hAnsiTheme="minorHAnsi"/>
          <w:lang w:val="en"/>
        </w:rPr>
      </w:pPr>
      <w:r w:rsidRPr="00E8144E">
        <w:rPr>
          <w:rFonts w:asciiTheme="minorHAnsi" w:hAnsiTheme="minorHAnsi"/>
          <w:lang w:val="en"/>
        </w:rPr>
        <w:t xml:space="preserve">Additional specifications for items applicable to swale practices can be found in the </w:t>
      </w:r>
      <w:hyperlink r:id="rId40" w:history="1">
        <w:r w:rsidRPr="00E8144E">
          <w:rPr>
            <w:rStyle w:val="Hyperlink"/>
            <w:rFonts w:asciiTheme="minorHAnsi" w:hAnsiTheme="minorHAnsi"/>
            <w:lang w:val="en"/>
          </w:rPr>
          <w:t>Minnesota Department of Transportation’s (MnDOT) Specifications for Construction</w:t>
        </w:r>
      </w:hyperlink>
      <w:r w:rsidRPr="00E8144E">
        <w:rPr>
          <w:rFonts w:asciiTheme="minorHAnsi" w:hAnsiTheme="minorHAnsi"/>
          <w:lang w:val="en"/>
        </w:rPr>
        <w:t xml:space="preserve">. The </w:t>
      </w:r>
      <w:hyperlink r:id="rId41" w:history="1">
        <w:r w:rsidRPr="00E8144E">
          <w:rPr>
            <w:rStyle w:val="Hyperlink"/>
            <w:rFonts w:asciiTheme="minorHAnsi" w:hAnsiTheme="minorHAnsi"/>
            <w:lang w:val="en"/>
          </w:rPr>
          <w:t>current version</w:t>
        </w:r>
      </w:hyperlink>
      <w:r w:rsidRPr="00E8144E">
        <w:rPr>
          <w:rFonts w:asciiTheme="minorHAnsi" w:hAnsiTheme="minorHAnsi"/>
          <w:lang w:val="en"/>
        </w:rPr>
        <w:t xml:space="preserve"> of this resource was completed in 2016. Below is a list of MnDOT sections that may be helpful when writing project specifications for infiltration practices. </w:t>
      </w:r>
    </w:p>
    <w:p w14:paraId="050B841A"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1717 Air, land and water pollution</w:t>
      </w:r>
    </w:p>
    <w:p w14:paraId="25D77C4A"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2101 Clearing and grubbing</w:t>
      </w:r>
    </w:p>
    <w:p w14:paraId="56C7E81E"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2105 Excavation and embankment</w:t>
      </w:r>
    </w:p>
    <w:p w14:paraId="4E209A71"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2511 Riprap</w:t>
      </w:r>
    </w:p>
    <w:p w14:paraId="53D1CF32"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2571 Plant installation and establishment</w:t>
      </w:r>
    </w:p>
    <w:p w14:paraId="33068B74"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2572 Protection and restoration of vegetation</w:t>
      </w:r>
    </w:p>
    <w:p w14:paraId="1D20B643"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2573 Storm water management</w:t>
      </w:r>
    </w:p>
    <w:p w14:paraId="0AFCE902"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2574 Soil preparation</w:t>
      </w:r>
    </w:p>
    <w:p w14:paraId="23839BD7"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2575 Establishing turf and controlling erosion</w:t>
      </w:r>
    </w:p>
    <w:p w14:paraId="0AFE3DBB"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3149 Granular material</w:t>
      </w:r>
    </w:p>
    <w:p w14:paraId="5692F25E"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3877 Topsoil material</w:t>
      </w:r>
    </w:p>
    <w:p w14:paraId="5E68EC45"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3878 Sod</w:t>
      </w:r>
    </w:p>
    <w:p w14:paraId="7A3CF106"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3882 Mulch material</w:t>
      </w:r>
    </w:p>
    <w:p w14:paraId="0EF76AD8"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3884 Hydraulic erosion control products</w:t>
      </w:r>
    </w:p>
    <w:p w14:paraId="44CA9717"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3885 Rolled erosion control products</w:t>
      </w:r>
    </w:p>
    <w:p w14:paraId="2B133728" w14:textId="77777777" w:rsidR="00E8144E" w:rsidRPr="00E8144E" w:rsidRDefault="00E8144E" w:rsidP="00B9008F">
      <w:pPr>
        <w:pStyle w:val="BodyText"/>
        <w:spacing w:before="0" w:after="0" w:line="240" w:lineRule="auto"/>
        <w:ind w:left="360"/>
        <w:rPr>
          <w:rFonts w:asciiTheme="minorHAnsi" w:hAnsiTheme="minorHAnsi"/>
          <w:lang w:val="en"/>
        </w:rPr>
      </w:pPr>
      <w:r w:rsidRPr="00E8144E">
        <w:rPr>
          <w:rFonts w:asciiTheme="minorHAnsi" w:hAnsiTheme="minorHAnsi"/>
          <w:lang w:val="en"/>
        </w:rPr>
        <w:t>3897 Sediment control log</w:t>
      </w:r>
    </w:p>
    <w:p w14:paraId="1B37BF4B" w14:textId="77777777"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lastRenderedPageBreak/>
        <w:t>Pre-construction meeting</w:t>
      </w:r>
    </w:p>
    <w:p w14:paraId="44B257D8"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A pre-construction meeting is recommended and should include a walkthrough of the site with the builder/contractor/subcontractor to identify important features of the work and to review and discuss the plans. This is the best time to identify potential issues related to construction methods and sequencing that will affect site protection, erosion and sediment control, and proper installation of the work. </w:t>
      </w:r>
    </w:p>
    <w:p w14:paraId="08E0CAC5" w14:textId="77777777"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Site protection</w:t>
      </w:r>
    </w:p>
    <w:p w14:paraId="32CF9E1E" w14:textId="77777777" w:rsidR="00E8144E" w:rsidRPr="00E8144E" w:rsidRDefault="00E8144E" w:rsidP="00C86B4D">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Pretreatment</w:t>
      </w:r>
    </w:p>
    <w:p w14:paraId="61F1A15D" w14:textId="77777777" w:rsidR="00E8144E" w:rsidRPr="00E8144E" w:rsidRDefault="005B0853" w:rsidP="00B9008F">
      <w:pPr>
        <w:pStyle w:val="BodyText"/>
        <w:spacing w:line="240" w:lineRule="auto"/>
        <w:ind w:left="720"/>
        <w:rPr>
          <w:rFonts w:asciiTheme="minorHAnsi" w:hAnsiTheme="minorHAnsi"/>
          <w:b/>
          <w:lang w:val="en"/>
        </w:rPr>
      </w:pPr>
      <w:hyperlink r:id="rId42" w:tooltip="Pretreatment" w:history="1">
        <w:r w:rsidR="00E8144E" w:rsidRPr="00E8144E">
          <w:rPr>
            <w:rStyle w:val="Hyperlink"/>
            <w:rFonts w:asciiTheme="minorHAnsi" w:hAnsiTheme="minorHAnsi"/>
            <w:lang w:val="en"/>
          </w:rPr>
          <w:t>Pretreatment</w:t>
        </w:r>
      </w:hyperlink>
      <w:r w:rsidR="00E8144E" w:rsidRPr="00E8144E">
        <w:rPr>
          <w:rFonts w:asciiTheme="minorHAnsi" w:hAnsiTheme="minorHAnsi"/>
          <w:lang w:val="en"/>
        </w:rPr>
        <w:t xml:space="preserve"> is a required part of infiltration and filtration practices. Pretreatment is needed to protect BMPs from the build-up of trash, gross solids, and particulate matter. When the velocity of stormwater decreases, sediment and solids drop out. If pretreatment is not provided, this process will occur in the BMP, resulting in long-term clogging and poor aesthetics.</w:t>
      </w:r>
    </w:p>
    <w:p w14:paraId="0DC85D08" w14:textId="77777777"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The Construction Stormwater general permit states: To prevent clogging of the infiltration or filtration system, the Permittee(s) must use a pretreatment device such as a vegetated filter strip, small sedimentation basin, or water quality inlet (e.g., grit chamber) to settle particulates before the stormwater discharges into the infiltration or filtration system.</w:t>
      </w:r>
    </w:p>
    <w:p w14:paraId="5AA5B321" w14:textId="77777777" w:rsidR="00E8144E" w:rsidRPr="00E8144E" w:rsidRDefault="00E8144E" w:rsidP="00C86B4D">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Temporary erosion and sediment control</w:t>
      </w:r>
    </w:p>
    <w:p w14:paraId="21D5CDCF" w14:textId="75B258F7"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lang w:val="en"/>
        </w:rPr>
        <w:t xml:space="preserve">During construction, it is critical to keep sediment out of the </w:t>
      </w:r>
      <w:r w:rsidR="00557251">
        <w:rPr>
          <w:rFonts w:asciiTheme="minorHAnsi" w:hAnsiTheme="minorHAnsi"/>
          <w:lang w:val="en"/>
        </w:rPr>
        <w:t xml:space="preserve">wet </w:t>
      </w:r>
      <w:r w:rsidRPr="00E8144E">
        <w:rPr>
          <w:rFonts w:asciiTheme="minorHAnsi" w:hAnsiTheme="minorHAnsi"/>
          <w:lang w:val="en"/>
        </w:rPr>
        <w:t xml:space="preserve">swale device as much as practicable. As soon as grading is complete, stabilize slopes to reduce erosion of native soils. Protect temporary soil stockpiles from run-on and run-off from adjacent areas and from erosion by wind. Sweep as often as required if sediment is on paved surfaces to prevent transport offsite by tracking and airborne dust. All sediment and erosion control measures must be properly installed and maintained. When sediment build up reaches </w:t>
      </w:r>
      <w:commentRangeStart w:id="121"/>
      <w:r w:rsidRPr="00E8144E">
        <w:rPr>
          <w:rFonts w:asciiTheme="minorHAnsi" w:hAnsiTheme="minorHAnsi"/>
          <w:lang w:val="en"/>
        </w:rPr>
        <w:t xml:space="preserve">1/3 </w:t>
      </w:r>
      <w:commentRangeEnd w:id="121"/>
      <w:r w:rsidR="005A0F74">
        <w:rPr>
          <w:rStyle w:val="CommentReference"/>
          <w:rFonts w:ascii="Times New Roman" w:hAnsi="Times New Roman"/>
        </w:rPr>
        <w:commentReference w:id="121"/>
      </w:r>
      <w:r w:rsidRPr="00E8144E">
        <w:rPr>
          <w:rFonts w:asciiTheme="minorHAnsi" w:hAnsiTheme="minorHAnsi"/>
          <w:lang w:val="en"/>
        </w:rPr>
        <w:t xml:space="preserve">the height of the device, action is required, such as removing the accumulated sediment or installing additional sediment controls downgradient of the original device. Link </w:t>
      </w:r>
      <w:hyperlink r:id="rId43" w:history="1">
        <w:r w:rsidRPr="00E8144E">
          <w:rPr>
            <w:rStyle w:val="Hyperlink"/>
            <w:rFonts w:asciiTheme="minorHAnsi" w:hAnsiTheme="minorHAnsi"/>
            <w:lang w:val="en"/>
          </w:rPr>
          <w:t>here</w:t>
        </w:r>
      </w:hyperlink>
      <w:r w:rsidRPr="00E8144E">
        <w:rPr>
          <w:rFonts w:asciiTheme="minorHAnsi" w:hAnsiTheme="minorHAnsi"/>
          <w:lang w:val="en"/>
        </w:rPr>
        <w:t xml:space="preserve"> for more information. </w:t>
      </w:r>
    </w:p>
    <w:p w14:paraId="30205C0E" w14:textId="77777777" w:rsidR="00E8144E" w:rsidRPr="00E8144E" w:rsidRDefault="00E8144E" w:rsidP="00C86B4D">
      <w:pPr>
        <w:pStyle w:val="BodyText"/>
        <w:numPr>
          <w:ilvl w:val="3"/>
          <w:numId w:val="1"/>
        </w:numPr>
        <w:ind w:hanging="720"/>
        <w:rPr>
          <w:rFonts w:asciiTheme="minorHAnsi" w:hAnsiTheme="minorHAnsi"/>
          <w:b/>
          <w:i/>
          <w:color w:val="1F497D" w:themeColor="text2"/>
          <w:sz w:val="24"/>
        </w:rPr>
      </w:pPr>
      <w:r w:rsidRPr="00E8144E">
        <w:rPr>
          <w:rFonts w:asciiTheme="minorHAnsi" w:hAnsiTheme="minorHAnsi"/>
          <w:b/>
          <w:i/>
          <w:color w:val="1F497D" w:themeColor="text2"/>
          <w:sz w:val="24"/>
        </w:rPr>
        <w:t>Compaction prevention</w:t>
      </w:r>
    </w:p>
    <w:p w14:paraId="64785089" w14:textId="72F6BBF6" w:rsidR="00E8144E" w:rsidRPr="00E8144E" w:rsidRDefault="00E8144E" w:rsidP="00B9008F">
      <w:pPr>
        <w:pStyle w:val="BodyText"/>
        <w:spacing w:line="240" w:lineRule="auto"/>
        <w:ind w:left="720"/>
        <w:rPr>
          <w:rFonts w:asciiTheme="minorHAnsi" w:hAnsiTheme="minorHAnsi"/>
          <w:lang w:val="en"/>
        </w:rPr>
      </w:pPr>
      <w:r w:rsidRPr="00E8144E">
        <w:rPr>
          <w:rFonts w:asciiTheme="minorHAnsi" w:hAnsiTheme="minorHAnsi"/>
          <w:lang w:val="en"/>
        </w:rPr>
        <w:t xml:space="preserve">Preventing and </w:t>
      </w:r>
      <w:hyperlink r:id="rId44" w:history="1">
        <w:r w:rsidRPr="00E8144E">
          <w:rPr>
            <w:rStyle w:val="Hyperlink"/>
            <w:rFonts w:asciiTheme="minorHAnsi" w:hAnsiTheme="minorHAnsi"/>
            <w:lang w:val="en"/>
          </w:rPr>
          <w:t>alleviating compaction</w:t>
        </w:r>
      </w:hyperlink>
      <w:r w:rsidRPr="00E8144E">
        <w:rPr>
          <w:rFonts w:asciiTheme="minorHAnsi" w:hAnsiTheme="minorHAnsi"/>
          <w:lang w:val="en"/>
        </w:rPr>
        <w:t xml:space="preserve"> are crucial during construction of </w:t>
      </w:r>
      <w:r w:rsidR="00F014BB">
        <w:rPr>
          <w:rFonts w:asciiTheme="minorHAnsi" w:hAnsiTheme="minorHAnsi"/>
          <w:lang w:val="en"/>
        </w:rPr>
        <w:t>wet</w:t>
      </w:r>
      <w:r w:rsidR="00F014BB" w:rsidRPr="00E8144E">
        <w:rPr>
          <w:rFonts w:asciiTheme="minorHAnsi" w:hAnsiTheme="minorHAnsi"/>
          <w:lang w:val="en"/>
        </w:rPr>
        <w:t xml:space="preserve"> </w:t>
      </w:r>
      <w:r w:rsidRPr="00E8144E">
        <w:rPr>
          <w:rFonts w:asciiTheme="minorHAnsi" w:hAnsiTheme="minorHAnsi"/>
          <w:lang w:val="en"/>
        </w:rPr>
        <w:t xml:space="preserve">swale practices, as compaction can </w:t>
      </w:r>
      <w:r w:rsidR="00F014BB">
        <w:rPr>
          <w:rFonts w:asciiTheme="minorHAnsi" w:hAnsiTheme="minorHAnsi"/>
          <w:lang w:val="en"/>
        </w:rPr>
        <w:t>inhibit plant growth and root penetration</w:t>
      </w:r>
      <w:r w:rsidRPr="00E8144E">
        <w:rPr>
          <w:rFonts w:asciiTheme="minorHAnsi" w:hAnsiTheme="minorHAnsi"/>
          <w:lang w:val="en"/>
        </w:rPr>
        <w:t xml:space="preserve">. The </w:t>
      </w:r>
      <w:r w:rsidR="00F014BB">
        <w:rPr>
          <w:rFonts w:asciiTheme="minorHAnsi" w:hAnsiTheme="minorHAnsi"/>
          <w:lang w:val="en"/>
        </w:rPr>
        <w:t>wet swale</w:t>
      </w:r>
      <w:r w:rsidR="00F014BB" w:rsidRPr="00E8144E">
        <w:rPr>
          <w:rFonts w:asciiTheme="minorHAnsi" w:hAnsiTheme="minorHAnsi"/>
          <w:lang w:val="en"/>
        </w:rPr>
        <w:t xml:space="preserve"> </w:t>
      </w:r>
      <w:r w:rsidRPr="00E8144E">
        <w:rPr>
          <w:rFonts w:asciiTheme="minorHAnsi" w:hAnsiTheme="minorHAnsi"/>
          <w:lang w:val="en"/>
        </w:rPr>
        <w:t xml:space="preserve">area should be marked with paint and/or stakes to keep construction traffic from traveling in the area. </w:t>
      </w:r>
    </w:p>
    <w:p w14:paraId="556FA2F3" w14:textId="77777777" w:rsidR="00E8144E" w:rsidRPr="00B9008F" w:rsidRDefault="00E8144E" w:rsidP="00C86B4D">
      <w:pPr>
        <w:pStyle w:val="BodyText"/>
        <w:numPr>
          <w:ilvl w:val="2"/>
          <w:numId w:val="1"/>
        </w:numPr>
        <w:rPr>
          <w:rFonts w:asciiTheme="minorHAnsi" w:hAnsiTheme="minorHAnsi"/>
          <w:b/>
          <w:color w:val="1F497D" w:themeColor="text2"/>
          <w:sz w:val="24"/>
        </w:rPr>
      </w:pPr>
      <w:r w:rsidRPr="00B9008F">
        <w:rPr>
          <w:rFonts w:asciiTheme="minorHAnsi" w:hAnsiTheme="minorHAnsi"/>
          <w:b/>
          <w:color w:val="1F497D" w:themeColor="text2"/>
          <w:sz w:val="24"/>
        </w:rPr>
        <w:t>Inspection and documentation</w:t>
      </w:r>
    </w:p>
    <w:p w14:paraId="36CB1760"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Inspections before, during, and after construction are needed to ensure swale practices are built in accordance with the plans and specifications. It is recommended that onsite inspectors are familiar with project plans and specifications to ensure the contractor’s interpretation of the plans are consistent with the designer’s intent. The inspectors should take frequent photos and notes of construction activities and features as work progresses and at all critical points (such as immediately prior to backfilling). They should check dimensions and depths of all installed materials. All materials and products should be verified or tested for conformance with the specifications. </w:t>
      </w:r>
    </w:p>
    <w:p w14:paraId="284C8236" w14:textId="77777777" w:rsidR="00E8144E" w:rsidRPr="00B9008F" w:rsidRDefault="00E8144E" w:rsidP="00B9008F">
      <w:pPr>
        <w:pStyle w:val="Heading4"/>
        <w:keepNext w:val="0"/>
        <w:keepLines w:val="0"/>
        <w:widowControl w:val="0"/>
        <w:ind w:left="360"/>
        <w:rPr>
          <w:rFonts w:asciiTheme="minorHAnsi" w:hAnsiTheme="minorHAnsi"/>
        </w:rPr>
      </w:pPr>
      <w:r w:rsidRPr="00B9008F">
        <w:rPr>
          <w:rFonts w:asciiTheme="minorHAnsi" w:hAnsiTheme="minorHAnsi"/>
        </w:rPr>
        <w:t>Construction checklists</w:t>
      </w:r>
    </w:p>
    <w:p w14:paraId="29920FF0" w14:textId="20FB7D8B" w:rsidR="00E8144E" w:rsidRPr="00E8144E" w:rsidRDefault="00E8144E" w:rsidP="00C86B4D">
      <w:pPr>
        <w:pStyle w:val="BodyText"/>
        <w:numPr>
          <w:ilvl w:val="0"/>
          <w:numId w:val="7"/>
        </w:numPr>
        <w:spacing w:before="0" w:after="0" w:line="240" w:lineRule="auto"/>
        <w:rPr>
          <w:rFonts w:asciiTheme="minorHAnsi" w:hAnsiTheme="minorHAnsi"/>
          <w:u w:val="single"/>
          <w:lang w:val="en"/>
        </w:rPr>
      </w:pPr>
      <w:r w:rsidRPr="00E8144E">
        <w:rPr>
          <w:rFonts w:asciiTheme="minorHAnsi" w:hAnsiTheme="minorHAnsi"/>
          <w:u w:val="single"/>
          <w:lang w:val="en"/>
        </w:rPr>
        <w:t>Bio</w:t>
      </w:r>
      <w:r w:rsidR="00557251">
        <w:rPr>
          <w:rFonts w:asciiTheme="minorHAnsi" w:hAnsiTheme="minorHAnsi"/>
          <w:u w:val="single"/>
          <w:lang w:val="en"/>
        </w:rPr>
        <w:t>filtration</w:t>
      </w:r>
    </w:p>
    <w:p w14:paraId="637A3FFB" w14:textId="0557D369" w:rsidR="00E8144E" w:rsidRPr="00E8144E" w:rsidRDefault="00557251" w:rsidP="00C86B4D">
      <w:pPr>
        <w:pStyle w:val="BodyText"/>
        <w:numPr>
          <w:ilvl w:val="0"/>
          <w:numId w:val="7"/>
        </w:numPr>
        <w:spacing w:before="0" w:after="0" w:line="240" w:lineRule="auto"/>
        <w:rPr>
          <w:rFonts w:asciiTheme="minorHAnsi" w:hAnsiTheme="minorHAnsi"/>
          <w:u w:val="single"/>
          <w:lang w:val="en"/>
        </w:rPr>
      </w:pPr>
      <w:r>
        <w:rPr>
          <w:rFonts w:asciiTheme="minorHAnsi" w:hAnsiTheme="minorHAnsi"/>
          <w:u w:val="single"/>
          <w:lang w:val="en"/>
        </w:rPr>
        <w:t>Ditch</w:t>
      </w:r>
      <w:r w:rsidR="00E8144E" w:rsidRPr="00E8144E">
        <w:rPr>
          <w:rFonts w:asciiTheme="minorHAnsi" w:hAnsiTheme="minorHAnsi"/>
          <w:u w:val="single"/>
          <w:lang w:val="en"/>
        </w:rPr>
        <w:t xml:space="preserve"> check</w:t>
      </w:r>
    </w:p>
    <w:p w14:paraId="00621CCB" w14:textId="77777777" w:rsidR="00E8144E" w:rsidRPr="00E8144E" w:rsidRDefault="00E8144E" w:rsidP="00C86B4D">
      <w:pPr>
        <w:pStyle w:val="BodyText"/>
        <w:numPr>
          <w:ilvl w:val="1"/>
          <w:numId w:val="1"/>
        </w:numPr>
        <w:ind w:left="360"/>
        <w:rPr>
          <w:rFonts w:asciiTheme="minorHAnsi" w:hAnsiTheme="minorHAnsi"/>
          <w:b/>
          <w:color w:val="1F497D" w:themeColor="text2"/>
          <w:sz w:val="24"/>
        </w:rPr>
      </w:pPr>
      <w:r w:rsidRPr="00E8144E">
        <w:rPr>
          <w:rFonts w:asciiTheme="minorHAnsi" w:hAnsiTheme="minorHAnsi"/>
          <w:b/>
          <w:color w:val="1F497D" w:themeColor="text2"/>
          <w:sz w:val="24"/>
        </w:rPr>
        <w:t>Construction sequence</w:t>
      </w:r>
    </w:p>
    <w:p w14:paraId="4EF73B7C" w14:textId="77777777"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1 – Site examination and preparation</w:t>
      </w:r>
    </w:p>
    <w:p w14:paraId="7DB1F689"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It is the responsibility of the contractor to: </w:t>
      </w:r>
    </w:p>
    <w:p w14:paraId="2F4BE2FA" w14:textId="77777777" w:rsidR="00E8144E" w:rsidRPr="00E8144E" w:rsidRDefault="00E8144E" w:rsidP="004B7AF6">
      <w:pPr>
        <w:pStyle w:val="BodyText"/>
        <w:numPr>
          <w:ilvl w:val="0"/>
          <w:numId w:val="8"/>
        </w:numPr>
        <w:spacing w:before="0" w:after="0" w:line="240" w:lineRule="auto"/>
        <w:ind w:left="720"/>
        <w:rPr>
          <w:rFonts w:asciiTheme="minorHAnsi" w:hAnsiTheme="minorHAnsi"/>
          <w:lang w:val="en"/>
        </w:rPr>
      </w:pPr>
      <w:r w:rsidRPr="00E8144E">
        <w:rPr>
          <w:rFonts w:asciiTheme="minorHAnsi" w:hAnsiTheme="minorHAnsi"/>
          <w:lang w:val="en"/>
        </w:rPr>
        <w:lastRenderedPageBreak/>
        <w:t>Examine the areas for performing earthwork and determine that conditions are satisfactory to proceed, or to correct all unsatisfactory conditions prior to starting work.</w:t>
      </w:r>
    </w:p>
    <w:p w14:paraId="0D4F5861" w14:textId="77777777" w:rsidR="00E8144E" w:rsidRPr="00E8144E" w:rsidRDefault="00E8144E" w:rsidP="004B7AF6">
      <w:pPr>
        <w:pStyle w:val="BodyText"/>
        <w:numPr>
          <w:ilvl w:val="0"/>
          <w:numId w:val="8"/>
        </w:numPr>
        <w:spacing w:before="0" w:after="0" w:line="240" w:lineRule="auto"/>
        <w:ind w:left="720"/>
        <w:rPr>
          <w:rFonts w:asciiTheme="minorHAnsi" w:hAnsiTheme="minorHAnsi"/>
          <w:lang w:val="en"/>
        </w:rPr>
      </w:pPr>
      <w:r w:rsidRPr="00E8144E">
        <w:rPr>
          <w:rFonts w:asciiTheme="minorHAnsi" w:hAnsiTheme="minorHAnsi"/>
          <w:lang w:val="en"/>
        </w:rPr>
        <w:t>Arrange to locate, mark, and protect all existing utilities and underground facilities in the areas of work.</w:t>
      </w:r>
    </w:p>
    <w:p w14:paraId="37FE469F" w14:textId="7E403913" w:rsidR="00E8144E" w:rsidRDefault="00E8144E" w:rsidP="004B7AF6">
      <w:pPr>
        <w:pStyle w:val="BodyText"/>
        <w:numPr>
          <w:ilvl w:val="0"/>
          <w:numId w:val="8"/>
        </w:numPr>
        <w:spacing w:before="0" w:after="0" w:line="240" w:lineRule="auto"/>
        <w:ind w:left="720"/>
        <w:rPr>
          <w:ins w:id="122" w:author="Trojan, Mike" w:date="2018-02-05T11:14:00Z"/>
          <w:rFonts w:asciiTheme="minorHAnsi" w:hAnsiTheme="minorHAnsi"/>
          <w:lang w:val="en"/>
        </w:rPr>
      </w:pPr>
      <w:r w:rsidRPr="00E8144E">
        <w:rPr>
          <w:rFonts w:asciiTheme="minorHAnsi" w:hAnsiTheme="minorHAnsi"/>
          <w:lang w:val="en"/>
        </w:rPr>
        <w:t>Remove all existing features marked for removal and required earthwork</w:t>
      </w:r>
    </w:p>
    <w:p w14:paraId="00DA9633" w14:textId="5BE92325" w:rsidR="0055168B" w:rsidRPr="00E8144E" w:rsidRDefault="0055168B" w:rsidP="004B7AF6">
      <w:pPr>
        <w:pStyle w:val="BodyText"/>
        <w:numPr>
          <w:ilvl w:val="0"/>
          <w:numId w:val="8"/>
        </w:numPr>
        <w:spacing w:before="0" w:after="0" w:line="240" w:lineRule="auto"/>
        <w:ind w:left="720"/>
        <w:rPr>
          <w:ins w:id="123" w:author="Trojan, Mike" w:date="2018-02-22T14:15:00Z"/>
          <w:rFonts w:asciiTheme="minorHAnsi" w:hAnsiTheme="minorHAnsi"/>
          <w:lang w:val="en"/>
        </w:rPr>
      </w:pPr>
      <w:ins w:id="124" w:author="Trojan, Mike" w:date="2018-02-05T11:14:00Z">
        <w:r>
          <w:rPr>
            <w:rFonts w:asciiTheme="minorHAnsi" w:hAnsiTheme="minorHAnsi"/>
            <w:lang w:val="en"/>
          </w:rPr>
          <w:t>Ensure entire contributing drainage area is stabilized prior to construction</w:t>
        </w:r>
      </w:ins>
    </w:p>
    <w:p w14:paraId="30E8233F" w14:textId="77777777"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2 – Excavation</w:t>
      </w:r>
    </w:p>
    <w:p w14:paraId="549CE76D" w14:textId="498745CB" w:rsidR="00E8144E" w:rsidRPr="00B9008F" w:rsidRDefault="00E8144E" w:rsidP="00B9008F">
      <w:pPr>
        <w:pStyle w:val="Heading4"/>
        <w:keepNext w:val="0"/>
        <w:keepLines w:val="0"/>
        <w:widowControl w:val="0"/>
        <w:ind w:left="360"/>
        <w:rPr>
          <w:rFonts w:asciiTheme="minorHAnsi" w:hAnsiTheme="minorHAnsi"/>
        </w:rPr>
      </w:pPr>
      <w:r w:rsidRPr="00B9008F">
        <w:rPr>
          <w:rFonts w:asciiTheme="minorHAnsi" w:hAnsiTheme="minorHAnsi"/>
        </w:rPr>
        <w:t xml:space="preserve">For wet </w:t>
      </w:r>
      <w:r w:rsidR="00B9008F" w:rsidRPr="00B9008F">
        <w:rPr>
          <w:rFonts w:asciiTheme="minorHAnsi" w:hAnsiTheme="minorHAnsi"/>
        </w:rPr>
        <w:t xml:space="preserve">swales </w:t>
      </w:r>
      <w:r w:rsidRPr="00B9008F">
        <w:rPr>
          <w:rFonts w:asciiTheme="minorHAnsi" w:hAnsiTheme="minorHAnsi"/>
        </w:rPr>
        <w:t>with no infiltration or filter media</w:t>
      </w:r>
    </w:p>
    <w:p w14:paraId="22671BA3"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Cut the swale area as shown on the plans. Where possible, excavation should be performed with a backhoe and work should be done from the sides and outside the footprint of the swale area to avoid soil compaction. If it is necessary to work in the swale bottom area, only low ground pressure tracked equipment should be allowed to complete the work. Rubber tire equipment should be strictly prohibited within the swale bottom area, unless working from pavement outside of the basin or trench. The contractor should start the work at the far side of the trench or basin and work their way out. </w:t>
      </w:r>
    </w:p>
    <w:p w14:paraId="689C0A4A" w14:textId="77777777"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Contractor is to ensure all laws and regulations are followed regarding stability of excavations. This may require shoring, bracing, sloping, or benching. Materials should not be stockpiled near the edge of the excavation. Drainage and control of water in the excavation must also be considered. </w:t>
      </w:r>
    </w:p>
    <w:p w14:paraId="0CBB02E0" w14:textId="77777777"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Step 3 – Decompaction</w:t>
      </w:r>
    </w:p>
    <w:p w14:paraId="7D6A0A9C" w14:textId="4A45E272" w:rsidR="00E8144E" w:rsidRPr="00E8144E" w:rsidRDefault="00E8144E" w:rsidP="00B9008F">
      <w:pPr>
        <w:pStyle w:val="BodyText"/>
        <w:spacing w:line="240" w:lineRule="auto"/>
        <w:ind w:left="360"/>
        <w:rPr>
          <w:rFonts w:asciiTheme="minorHAnsi" w:hAnsiTheme="minorHAnsi"/>
          <w:lang w:val="en"/>
        </w:rPr>
      </w:pPr>
      <w:r w:rsidRPr="00E8144E">
        <w:rPr>
          <w:rFonts w:asciiTheme="minorHAnsi" w:hAnsiTheme="minorHAnsi"/>
          <w:lang w:val="en"/>
        </w:rPr>
        <w:t xml:space="preserve">Soil decompaction is required in all </w:t>
      </w:r>
      <w:r w:rsidR="00557251">
        <w:rPr>
          <w:rFonts w:asciiTheme="minorHAnsi" w:hAnsiTheme="minorHAnsi"/>
          <w:lang w:val="en"/>
        </w:rPr>
        <w:t xml:space="preserve">wet </w:t>
      </w:r>
      <w:r w:rsidRPr="00E8144E">
        <w:rPr>
          <w:rFonts w:asciiTheme="minorHAnsi" w:hAnsiTheme="minorHAnsi"/>
          <w:lang w:val="en"/>
        </w:rPr>
        <w:t xml:space="preserve">swale bottom areas. Decompact subsoil with a backhoe ripper attachment or other approved method to a depth of at least 18 inches below subgrade in all locations indicated on the drawings. Also known as soil loosening or soil ripping, this technique has been shown to reduce compaction from construction activities. For more information on alleviating compaction, </w:t>
      </w:r>
      <w:hyperlink r:id="rId45" w:history="1">
        <w:r w:rsidRPr="00E8144E">
          <w:rPr>
            <w:rStyle w:val="Hyperlink"/>
            <w:rFonts w:asciiTheme="minorHAnsi" w:hAnsiTheme="minorHAnsi"/>
            <w:lang w:val="en"/>
          </w:rPr>
          <w:t>link here</w:t>
        </w:r>
      </w:hyperlink>
      <w:r w:rsidRPr="00E8144E">
        <w:rPr>
          <w:rFonts w:asciiTheme="minorHAnsi" w:hAnsiTheme="minorHAnsi"/>
          <w:lang w:val="en"/>
        </w:rPr>
        <w:t xml:space="preserve">. </w:t>
      </w:r>
    </w:p>
    <w:p w14:paraId="4BD45557" w14:textId="306FC946"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 xml:space="preserve">Step </w:t>
      </w:r>
      <w:r w:rsidR="009F7145">
        <w:rPr>
          <w:rFonts w:asciiTheme="minorHAnsi" w:hAnsiTheme="minorHAnsi"/>
          <w:b/>
          <w:color w:val="1F497D" w:themeColor="text2"/>
          <w:sz w:val="24"/>
        </w:rPr>
        <w:t>4</w:t>
      </w:r>
      <w:r w:rsidRPr="00E8144E">
        <w:rPr>
          <w:rFonts w:asciiTheme="minorHAnsi" w:hAnsiTheme="minorHAnsi"/>
          <w:b/>
          <w:color w:val="1F497D" w:themeColor="text2"/>
          <w:sz w:val="24"/>
        </w:rPr>
        <w:t xml:space="preserve"> – Installation of </w:t>
      </w:r>
      <w:commentRangeStart w:id="125"/>
      <w:r w:rsidRPr="00E8144E">
        <w:rPr>
          <w:rFonts w:asciiTheme="minorHAnsi" w:hAnsiTheme="minorHAnsi"/>
          <w:b/>
          <w:color w:val="1F497D" w:themeColor="text2"/>
          <w:sz w:val="24"/>
        </w:rPr>
        <w:t>material</w:t>
      </w:r>
      <w:r w:rsidR="00557251">
        <w:rPr>
          <w:rFonts w:asciiTheme="minorHAnsi" w:hAnsiTheme="minorHAnsi"/>
          <w:b/>
          <w:color w:val="1F497D" w:themeColor="text2"/>
          <w:sz w:val="24"/>
        </w:rPr>
        <w:t>s</w:t>
      </w:r>
      <w:commentRangeEnd w:id="125"/>
      <w:r w:rsidR="00084B99">
        <w:rPr>
          <w:rStyle w:val="CommentReference"/>
          <w:rFonts w:ascii="Times New Roman" w:hAnsi="Times New Roman"/>
        </w:rPr>
        <w:commentReference w:id="125"/>
      </w:r>
    </w:p>
    <w:p w14:paraId="760D02A8" w14:textId="77777777" w:rsidR="00557251" w:rsidRDefault="00557251" w:rsidP="00E8144E">
      <w:pPr>
        <w:pStyle w:val="BodyText"/>
        <w:spacing w:line="240" w:lineRule="auto"/>
        <w:ind w:left="360"/>
        <w:rPr>
          <w:rFonts w:asciiTheme="minorHAnsi" w:hAnsiTheme="minorHAnsi"/>
          <w:lang w:val="en"/>
        </w:rPr>
      </w:pPr>
      <w:r>
        <w:rPr>
          <w:rFonts w:asciiTheme="minorHAnsi" w:hAnsiTheme="minorHAnsi"/>
          <w:lang w:val="en"/>
        </w:rPr>
        <w:t>Planting media (link here)</w:t>
      </w:r>
    </w:p>
    <w:p w14:paraId="34504784" w14:textId="2ECC494A" w:rsidR="00E8144E" w:rsidRPr="00E8144E" w:rsidRDefault="009F7145" w:rsidP="00C86B4D">
      <w:pPr>
        <w:pStyle w:val="BodyText"/>
        <w:numPr>
          <w:ilvl w:val="2"/>
          <w:numId w:val="1"/>
        </w:numPr>
        <w:rPr>
          <w:rFonts w:asciiTheme="minorHAnsi" w:hAnsiTheme="minorHAnsi"/>
          <w:b/>
          <w:color w:val="1F497D" w:themeColor="text2"/>
          <w:sz w:val="24"/>
        </w:rPr>
      </w:pPr>
      <w:r>
        <w:rPr>
          <w:rFonts w:asciiTheme="minorHAnsi" w:hAnsiTheme="minorHAnsi"/>
          <w:b/>
          <w:color w:val="1F497D" w:themeColor="text2"/>
          <w:sz w:val="24"/>
        </w:rPr>
        <w:t>Step 5</w:t>
      </w:r>
      <w:r w:rsidR="00E8144E" w:rsidRPr="00E8144E">
        <w:rPr>
          <w:rFonts w:asciiTheme="minorHAnsi" w:hAnsiTheme="minorHAnsi"/>
          <w:b/>
          <w:color w:val="1F497D" w:themeColor="text2"/>
          <w:sz w:val="24"/>
        </w:rPr>
        <w:t xml:space="preserve"> – Restoration and plantings</w:t>
      </w:r>
    </w:p>
    <w:p w14:paraId="06D45E56" w14:textId="6FC002C1"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After final grading has been approved, planting or seeding should happen as soon as possible to avoid erosion, sedimentation, and the establishment of weeds. The contractor should notify the designer at least four days in advance of when planting or seeding will occur in advance of delivery of materials to the site to allow for scheduling of site inspections. At least two weeks prior to the planting or seeding dates, any existing weeds should be thoroughly eradicated mechanically or with herbicide within the project area.</w:t>
      </w:r>
    </w:p>
    <w:p w14:paraId="1C33B261"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It is REQUIRED that the planting or seeding contractor have proven successful experience installing and maintaining projects of similar scope and scale and provide a superintendent that will be onsite during the entire seeding or planting process.</w:t>
      </w:r>
    </w:p>
    <w:p w14:paraId="064F025E"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All seed and plants should be shipped and stored with protection from weather or other conditions that would damage the product. All plants and seeds will be inspected by the designer and items that have become wet, moldy, or otherwise damaged in transit or in storage should be rejected. Plants and seed should arrive within 24 hours of delivery. Plants and seed needs to be protected against drying and damage prior to planting. </w:t>
      </w:r>
    </w:p>
    <w:p w14:paraId="201A7C6F"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It is typical for the plant or seeding contractor to guarantee the work for some length of time. The common minimum for herbaceous plantings or sod is 60 days during the growing season. The growing season in central Minnesota is defined as May 1st through October 31st. A one-year guarantee on containerized plants can help to ensure good establishment and decrease weed infestations while maintaining infiltration rates over time through the growth of healthy root systems. Any watering required to keep the plants healthy should be covered under the cost of the warranty period. It is appropriate to require that the contractor provide some form of surety, such as a letter of credit or other security, to the permitting entity for 150 percent of the estimated costs and quantities of all herbaceous plants or seeding for the duration of the 1-year warranty </w:t>
      </w:r>
      <w:r w:rsidRPr="00E8144E">
        <w:rPr>
          <w:rFonts w:asciiTheme="minorHAnsi" w:hAnsiTheme="minorHAnsi"/>
          <w:lang w:val="en"/>
        </w:rPr>
        <w:lastRenderedPageBreak/>
        <w:t xml:space="preserve">period. Planting and seeding establishment should meet the requirements within </w:t>
      </w:r>
      <w:hyperlink r:id="rId46" w:history="1">
        <w:r w:rsidRPr="00E8144E">
          <w:rPr>
            <w:rStyle w:val="Hyperlink"/>
            <w:rFonts w:asciiTheme="minorHAnsi" w:hAnsiTheme="minorHAnsi"/>
            <w:lang w:val="en"/>
          </w:rPr>
          <w:t>MnDOT Section 2571</w:t>
        </w:r>
      </w:hyperlink>
      <w:r w:rsidRPr="00E8144E">
        <w:rPr>
          <w:rFonts w:asciiTheme="minorHAnsi" w:hAnsiTheme="minorHAnsi"/>
          <w:lang w:val="en"/>
        </w:rPr>
        <w:t xml:space="preserve"> (page 478). </w:t>
      </w:r>
    </w:p>
    <w:p w14:paraId="17CB4FFF" w14:textId="647D0D08"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b/>
          <w:bCs/>
          <w:lang w:val="en"/>
        </w:rPr>
        <w:t>Warning:</w:t>
      </w:r>
      <w:r w:rsidRPr="00E8144E">
        <w:rPr>
          <w:rFonts w:asciiTheme="minorHAnsi" w:hAnsiTheme="minorHAnsi"/>
          <w:lang w:val="en"/>
        </w:rPr>
        <w:t xml:space="preserve"> Seeding maintenance requires specialized knowledge and experience in plant and weed identification. Ensure a thorough </w:t>
      </w:r>
      <w:hyperlink r:id="rId47" w:history="1">
        <w:r w:rsidRPr="00E8144E">
          <w:rPr>
            <w:rStyle w:val="Hyperlink"/>
            <w:rFonts w:asciiTheme="minorHAnsi" w:hAnsiTheme="minorHAnsi"/>
            <w:lang w:val="en"/>
          </w:rPr>
          <w:t>maintenance plan</w:t>
        </w:r>
      </w:hyperlink>
      <w:r w:rsidRPr="00E8144E">
        <w:rPr>
          <w:rFonts w:asciiTheme="minorHAnsi" w:hAnsiTheme="minorHAnsi"/>
          <w:lang w:val="en"/>
        </w:rPr>
        <w:t xml:space="preserve"> is established prior to construction and that budget has been allocated for at least three full growing seasons and preferable longer. Native seedings can be more difficult than containerized plantings to establish.</w:t>
      </w:r>
    </w:p>
    <w:p w14:paraId="6DC8BA42" w14:textId="6B5006A8" w:rsidR="00E8144E" w:rsidRPr="00E8144E" w:rsidRDefault="00E8144E" w:rsidP="00C86B4D">
      <w:pPr>
        <w:pStyle w:val="BodyText"/>
        <w:numPr>
          <w:ilvl w:val="2"/>
          <w:numId w:val="1"/>
        </w:numPr>
        <w:rPr>
          <w:rFonts w:asciiTheme="minorHAnsi" w:hAnsiTheme="minorHAnsi"/>
          <w:b/>
          <w:color w:val="1F497D" w:themeColor="text2"/>
          <w:sz w:val="24"/>
        </w:rPr>
      </w:pPr>
      <w:r w:rsidRPr="00E8144E">
        <w:rPr>
          <w:rFonts w:asciiTheme="minorHAnsi" w:hAnsiTheme="minorHAnsi"/>
          <w:b/>
          <w:color w:val="1F497D" w:themeColor="text2"/>
          <w:sz w:val="24"/>
        </w:rPr>
        <w:t xml:space="preserve">Step </w:t>
      </w:r>
      <w:r w:rsidR="00557251">
        <w:rPr>
          <w:rFonts w:asciiTheme="minorHAnsi" w:hAnsiTheme="minorHAnsi"/>
          <w:b/>
          <w:color w:val="1F497D" w:themeColor="text2"/>
          <w:sz w:val="24"/>
        </w:rPr>
        <w:t>6</w:t>
      </w:r>
      <w:r w:rsidRPr="00E8144E">
        <w:rPr>
          <w:rFonts w:asciiTheme="minorHAnsi" w:hAnsiTheme="minorHAnsi"/>
          <w:b/>
          <w:color w:val="1F497D" w:themeColor="text2"/>
          <w:sz w:val="24"/>
        </w:rPr>
        <w:t xml:space="preserve"> – Final stabilization and </w:t>
      </w:r>
      <w:commentRangeStart w:id="126"/>
      <w:r w:rsidRPr="00E8144E">
        <w:rPr>
          <w:rFonts w:asciiTheme="minorHAnsi" w:hAnsiTheme="minorHAnsi"/>
          <w:b/>
          <w:color w:val="1F497D" w:themeColor="text2"/>
          <w:sz w:val="24"/>
        </w:rPr>
        <w:t>Closeout</w:t>
      </w:r>
      <w:commentRangeEnd w:id="126"/>
      <w:r w:rsidR="00084B99">
        <w:rPr>
          <w:rStyle w:val="CommentReference"/>
          <w:rFonts w:ascii="Times New Roman" w:hAnsi="Times New Roman"/>
        </w:rPr>
        <w:commentReference w:id="126"/>
      </w:r>
    </w:p>
    <w:p w14:paraId="489E60E6" w14:textId="77777777" w:rsidR="00E8144E" w:rsidRPr="00E8144E" w:rsidRDefault="00E8144E" w:rsidP="00E8144E">
      <w:pPr>
        <w:pStyle w:val="BodyText"/>
        <w:spacing w:line="240" w:lineRule="auto"/>
        <w:ind w:left="360"/>
        <w:rPr>
          <w:rFonts w:asciiTheme="minorHAnsi" w:hAnsiTheme="minorHAnsi"/>
          <w:lang w:val="en"/>
        </w:rPr>
      </w:pPr>
      <w:r w:rsidRPr="00E8144E">
        <w:rPr>
          <w:rFonts w:asciiTheme="minorHAnsi" w:hAnsiTheme="minorHAnsi"/>
          <w:lang w:val="en"/>
        </w:rPr>
        <w:t xml:space="preserve">As defined in the NPDES/SDS Construction Stormwater permit, final site stabilization is achieved when all soil disturbing activity is completed and the exposed soils have been stabilized with a vegetative cover with a uniform density of at least 70 percent over the entire site or by equivalent means to prevent soil failure. Simply seeding and mulching is not considered acceptable cover for final stabilization. Final stabilization must consist of an established permanent cover, such as a perennial vegetative cover, concrete, riprap, gravel, rooftops, asphalt, </w:t>
      </w:r>
      <w:commentRangeStart w:id="127"/>
      <w:commentRangeStart w:id="128"/>
      <w:r w:rsidRPr="00E8144E">
        <w:rPr>
          <w:rFonts w:asciiTheme="minorHAnsi" w:hAnsiTheme="minorHAnsi"/>
          <w:lang w:val="en"/>
        </w:rPr>
        <w:t>etc</w:t>
      </w:r>
      <w:commentRangeEnd w:id="127"/>
      <w:r w:rsidR="00084B99">
        <w:rPr>
          <w:rStyle w:val="CommentReference"/>
          <w:rFonts w:ascii="Times New Roman" w:hAnsi="Times New Roman"/>
        </w:rPr>
        <w:commentReference w:id="127"/>
      </w:r>
      <w:commentRangeEnd w:id="128"/>
      <w:r w:rsidR="00084B99">
        <w:rPr>
          <w:rStyle w:val="CommentReference"/>
          <w:rFonts w:ascii="Times New Roman" w:hAnsi="Times New Roman"/>
        </w:rPr>
        <w:commentReference w:id="128"/>
      </w:r>
      <w:r w:rsidRPr="00E8144E">
        <w:rPr>
          <w:rFonts w:asciiTheme="minorHAnsi" w:hAnsiTheme="minorHAnsi"/>
          <w:lang w:val="en"/>
        </w:rPr>
        <w:t xml:space="preserve"> </w:t>
      </w:r>
    </w:p>
    <w:p w14:paraId="02F22A6F" w14:textId="5E91FBD4" w:rsidR="00C93297" w:rsidRDefault="00C93297" w:rsidP="00C86B4D">
      <w:pPr>
        <w:pStyle w:val="MemoHeading1"/>
        <w:numPr>
          <w:ilvl w:val="0"/>
          <w:numId w:val="1"/>
        </w:numPr>
        <w:ind w:left="360"/>
      </w:pPr>
      <w:r>
        <w:t xml:space="preserve">Wet Swale Operation and Maintenance Page </w:t>
      </w:r>
    </w:p>
    <w:p w14:paraId="5CA727F6" w14:textId="77777777" w:rsidR="00093BFC" w:rsidRPr="00093BFC" w:rsidRDefault="00093BFC" w:rsidP="000D19B3">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The most frequently cited maintenance concern for wet swales is that they provide a breeding ground for mosquitoes. Common operational problems include:</w:t>
      </w:r>
    </w:p>
    <w:p w14:paraId="13B4DD6A" w14:textId="77777777" w:rsidR="00093BFC" w:rsidRPr="00093BFC" w:rsidRDefault="00093BFC" w:rsidP="00C86B4D">
      <w:pPr>
        <w:numPr>
          <w:ilvl w:val="0"/>
          <w:numId w:val="18"/>
        </w:numPr>
        <w:spacing w:before="100" w:beforeAutospacing="1" w:after="100" w:afterAutospacing="1"/>
        <w:rPr>
          <w:rFonts w:asciiTheme="minorHAnsi" w:hAnsiTheme="minorHAnsi"/>
          <w:sz w:val="20"/>
        </w:rPr>
      </w:pPr>
      <w:r w:rsidRPr="00093BFC">
        <w:rPr>
          <w:rFonts w:asciiTheme="minorHAnsi" w:hAnsiTheme="minorHAnsi"/>
          <w:sz w:val="20"/>
        </w:rPr>
        <w:t>blockage by debris and vegetation;</w:t>
      </w:r>
    </w:p>
    <w:p w14:paraId="1C9EE535" w14:textId="77777777" w:rsidR="00093BFC" w:rsidRPr="00093BFC" w:rsidRDefault="00093BFC" w:rsidP="00C86B4D">
      <w:pPr>
        <w:numPr>
          <w:ilvl w:val="0"/>
          <w:numId w:val="18"/>
        </w:numPr>
        <w:spacing w:before="100" w:beforeAutospacing="1" w:after="100" w:afterAutospacing="1"/>
        <w:rPr>
          <w:rFonts w:asciiTheme="minorHAnsi" w:hAnsiTheme="minorHAnsi"/>
          <w:sz w:val="20"/>
        </w:rPr>
      </w:pPr>
      <w:r w:rsidRPr="00093BFC">
        <w:rPr>
          <w:rFonts w:asciiTheme="minorHAnsi" w:hAnsiTheme="minorHAnsi"/>
          <w:sz w:val="20"/>
        </w:rPr>
        <w:t>sediment accumulates in the swale, reducing the storage volume;</w:t>
      </w:r>
    </w:p>
    <w:p w14:paraId="16CBD07D" w14:textId="77777777" w:rsidR="00093BFC" w:rsidRPr="00093BFC" w:rsidRDefault="00093BFC" w:rsidP="00C86B4D">
      <w:pPr>
        <w:numPr>
          <w:ilvl w:val="0"/>
          <w:numId w:val="18"/>
        </w:numPr>
        <w:spacing w:before="100" w:beforeAutospacing="1" w:after="100" w:afterAutospacing="1"/>
        <w:rPr>
          <w:rFonts w:asciiTheme="minorHAnsi" w:hAnsiTheme="minorHAnsi"/>
          <w:sz w:val="20"/>
        </w:rPr>
      </w:pPr>
      <w:r w:rsidRPr="00093BFC">
        <w:rPr>
          <w:rFonts w:asciiTheme="minorHAnsi" w:hAnsiTheme="minorHAnsi"/>
          <w:sz w:val="20"/>
        </w:rPr>
        <w:t>slope stabilizing vegetation is lost; and</w:t>
      </w:r>
    </w:p>
    <w:p w14:paraId="240A01A9" w14:textId="77777777" w:rsidR="00093BFC" w:rsidRPr="00093BFC" w:rsidRDefault="00093BFC" w:rsidP="00C86B4D">
      <w:pPr>
        <w:numPr>
          <w:ilvl w:val="0"/>
          <w:numId w:val="18"/>
        </w:numPr>
        <w:spacing w:before="100" w:beforeAutospacing="1" w:after="100" w:afterAutospacing="1"/>
        <w:rPr>
          <w:rFonts w:asciiTheme="minorHAnsi" w:hAnsiTheme="minorHAnsi"/>
          <w:sz w:val="20"/>
        </w:rPr>
      </w:pPr>
      <w:r w:rsidRPr="00093BFC">
        <w:rPr>
          <w:rFonts w:asciiTheme="minorHAnsi" w:hAnsiTheme="minorHAnsi"/>
          <w:sz w:val="20"/>
        </w:rPr>
        <w:t>invasive plants out-compete native vegetation</w:t>
      </w:r>
    </w:p>
    <w:p w14:paraId="2EEE775A" w14:textId="77777777" w:rsidR="00093BFC" w:rsidRPr="00093BFC" w:rsidRDefault="00093BFC" w:rsidP="00C86B4D">
      <w:pPr>
        <w:pStyle w:val="BodyText"/>
        <w:numPr>
          <w:ilvl w:val="1"/>
          <w:numId w:val="1"/>
        </w:numPr>
        <w:ind w:left="360"/>
        <w:rPr>
          <w:rFonts w:asciiTheme="minorHAnsi" w:hAnsiTheme="minorHAnsi"/>
          <w:b/>
          <w:color w:val="1F497D" w:themeColor="text2"/>
          <w:sz w:val="24"/>
        </w:rPr>
      </w:pPr>
      <w:r w:rsidRPr="00093BFC">
        <w:rPr>
          <w:rFonts w:asciiTheme="minorHAnsi" w:hAnsiTheme="minorHAnsi"/>
          <w:b/>
          <w:color w:val="1F497D" w:themeColor="text2"/>
          <w:sz w:val="24"/>
        </w:rPr>
        <w:t xml:space="preserve">Design phase maintenance </w:t>
      </w:r>
    </w:p>
    <w:p w14:paraId="0D659210" w14:textId="494FBD48" w:rsidR="00093BFC" w:rsidRPr="00093BFC" w:rsidRDefault="00093BFC" w:rsidP="00093BFC">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Implicit in the design guidance is the fact that many design elements of filtering systems can minimize the maintenance burden and maintain pollutant removal efficiency. Key examples include</w:t>
      </w:r>
      <w:r>
        <w:rPr>
          <w:rFonts w:asciiTheme="minorHAnsi" w:hAnsiTheme="minorHAnsi"/>
          <w:sz w:val="20"/>
          <w:szCs w:val="20"/>
        </w:rPr>
        <w:t>:</w:t>
      </w:r>
      <w:r w:rsidRPr="00093BFC">
        <w:rPr>
          <w:rFonts w:asciiTheme="minorHAnsi" w:hAnsiTheme="minorHAnsi"/>
          <w:sz w:val="20"/>
          <w:szCs w:val="20"/>
        </w:rPr>
        <w:t xml:space="preserve"> </w:t>
      </w:r>
    </w:p>
    <w:p w14:paraId="0CA1258A" w14:textId="77777777" w:rsidR="00093BFC" w:rsidRPr="00093BFC" w:rsidRDefault="00093BFC" w:rsidP="001D4024">
      <w:pPr>
        <w:numPr>
          <w:ilvl w:val="0"/>
          <w:numId w:val="10"/>
        </w:numPr>
        <w:spacing w:after="100" w:afterAutospacing="1"/>
        <w:rPr>
          <w:rFonts w:asciiTheme="minorHAnsi" w:hAnsiTheme="minorHAnsi"/>
          <w:sz w:val="20"/>
        </w:rPr>
      </w:pPr>
      <w:r w:rsidRPr="00093BFC">
        <w:rPr>
          <w:rFonts w:asciiTheme="minorHAnsi" w:hAnsiTheme="minorHAnsi"/>
          <w:sz w:val="20"/>
        </w:rPr>
        <w:t>limiting drainage area;</w:t>
      </w:r>
    </w:p>
    <w:p w14:paraId="1D29DBAD" w14:textId="77777777" w:rsidR="00093BFC" w:rsidRPr="00093BFC" w:rsidRDefault="00093BFC" w:rsidP="00C86B4D">
      <w:pPr>
        <w:numPr>
          <w:ilvl w:val="0"/>
          <w:numId w:val="10"/>
        </w:numPr>
        <w:spacing w:before="100" w:beforeAutospacing="1" w:after="100" w:afterAutospacing="1"/>
        <w:rPr>
          <w:rFonts w:asciiTheme="minorHAnsi" w:hAnsiTheme="minorHAnsi"/>
          <w:sz w:val="20"/>
        </w:rPr>
      </w:pPr>
      <w:r w:rsidRPr="00093BFC">
        <w:rPr>
          <w:rFonts w:asciiTheme="minorHAnsi" w:hAnsiTheme="minorHAnsi"/>
          <w:sz w:val="20"/>
        </w:rPr>
        <w:t>providing easy site access (</w:t>
      </w:r>
      <w:r w:rsidRPr="00093BFC">
        <w:rPr>
          <w:rFonts w:asciiTheme="minorHAnsi" w:hAnsiTheme="minorHAnsi"/>
          <w:i/>
          <w:iCs/>
          <w:sz w:val="20"/>
        </w:rPr>
        <w:t>REQUIRED</w:t>
      </w:r>
      <w:r w:rsidRPr="00093BFC">
        <w:rPr>
          <w:rFonts w:asciiTheme="minorHAnsi" w:hAnsiTheme="minorHAnsi"/>
          <w:sz w:val="20"/>
        </w:rPr>
        <w:t>);</w:t>
      </w:r>
    </w:p>
    <w:p w14:paraId="69DD4CB1" w14:textId="77777777" w:rsidR="00093BFC" w:rsidRPr="00093BFC" w:rsidRDefault="00093BFC" w:rsidP="00C86B4D">
      <w:pPr>
        <w:numPr>
          <w:ilvl w:val="0"/>
          <w:numId w:val="10"/>
        </w:numPr>
        <w:spacing w:before="100" w:beforeAutospacing="1" w:after="100" w:afterAutospacing="1"/>
        <w:rPr>
          <w:rFonts w:asciiTheme="minorHAnsi" w:hAnsiTheme="minorHAnsi"/>
          <w:sz w:val="20"/>
        </w:rPr>
      </w:pPr>
      <w:r w:rsidRPr="00093BFC">
        <w:rPr>
          <w:rFonts w:asciiTheme="minorHAnsi" w:hAnsiTheme="minorHAnsi"/>
          <w:sz w:val="20"/>
        </w:rPr>
        <w:t xml:space="preserve">providing </w:t>
      </w:r>
      <w:hyperlink r:id="rId48" w:anchor="P" w:tooltip="Glossary" w:history="1">
        <w:r w:rsidRPr="00093BFC">
          <w:rPr>
            <w:rStyle w:val="Hyperlink"/>
            <w:rFonts w:asciiTheme="minorHAnsi" w:hAnsiTheme="minorHAnsi"/>
            <w:sz w:val="20"/>
          </w:rPr>
          <w:t>pretreatment</w:t>
        </w:r>
      </w:hyperlink>
      <w:r w:rsidRPr="00093BFC">
        <w:rPr>
          <w:rFonts w:asciiTheme="minorHAnsi" w:hAnsiTheme="minorHAnsi"/>
          <w:sz w:val="20"/>
        </w:rPr>
        <w:t xml:space="preserve"> (</w:t>
      </w:r>
      <w:r w:rsidRPr="00093BFC">
        <w:rPr>
          <w:rFonts w:asciiTheme="minorHAnsi" w:hAnsiTheme="minorHAnsi"/>
          <w:i/>
          <w:iCs/>
          <w:sz w:val="20"/>
          <w:highlight w:val="magenta"/>
        </w:rPr>
        <w:t>RECOMMENDED</w:t>
      </w:r>
      <w:r w:rsidRPr="00093BFC">
        <w:rPr>
          <w:rFonts w:asciiTheme="minorHAnsi" w:hAnsiTheme="minorHAnsi"/>
          <w:sz w:val="20"/>
        </w:rPr>
        <w:t>); and</w:t>
      </w:r>
    </w:p>
    <w:p w14:paraId="69D42220" w14:textId="77777777" w:rsidR="00093BFC" w:rsidRPr="00093BFC" w:rsidRDefault="00093BFC" w:rsidP="00C86B4D">
      <w:pPr>
        <w:numPr>
          <w:ilvl w:val="0"/>
          <w:numId w:val="10"/>
        </w:numPr>
        <w:spacing w:before="100" w:beforeAutospacing="1" w:after="100" w:afterAutospacing="1"/>
        <w:rPr>
          <w:rFonts w:asciiTheme="minorHAnsi" w:hAnsiTheme="minorHAnsi"/>
          <w:sz w:val="20"/>
        </w:rPr>
      </w:pPr>
      <w:r w:rsidRPr="00093BFC">
        <w:rPr>
          <w:rFonts w:asciiTheme="minorHAnsi" w:hAnsiTheme="minorHAnsi"/>
          <w:sz w:val="20"/>
        </w:rPr>
        <w:t xml:space="preserve">utilizing native plantings (see </w:t>
      </w:r>
      <w:hyperlink r:id="rId49" w:history="1">
        <w:r w:rsidRPr="00093BFC">
          <w:rPr>
            <w:rStyle w:val="Hyperlink"/>
            <w:rFonts w:asciiTheme="minorHAnsi" w:hAnsiTheme="minorHAnsi"/>
            <w:sz w:val="20"/>
          </w:rPr>
          <w:t>Plants for Stormwater Design</w:t>
        </w:r>
      </w:hyperlink>
      <w:r w:rsidRPr="00093BFC">
        <w:rPr>
          <w:rFonts w:asciiTheme="minorHAnsi" w:hAnsiTheme="minorHAnsi"/>
          <w:sz w:val="20"/>
        </w:rPr>
        <w:t>).</w:t>
      </w:r>
    </w:p>
    <w:p w14:paraId="0A2E212F" w14:textId="77777777" w:rsidR="00093BFC" w:rsidRPr="00093BFC" w:rsidRDefault="00093BFC" w:rsidP="00093BFC">
      <w:pPr>
        <w:pStyle w:val="NormalWeb"/>
        <w:rPr>
          <w:rFonts w:asciiTheme="minorHAnsi" w:hAnsiTheme="minorHAnsi"/>
          <w:sz w:val="20"/>
          <w:szCs w:val="20"/>
        </w:rPr>
      </w:pPr>
      <w:r w:rsidRPr="00093BFC">
        <w:rPr>
          <w:rFonts w:asciiTheme="minorHAnsi" w:hAnsiTheme="minorHAnsi"/>
          <w:sz w:val="20"/>
          <w:szCs w:val="20"/>
        </w:rPr>
        <w:t xml:space="preserve">Wet swales can be designed, constructed and maintained to minimize the likelihood of being desirable habitat for mosquito populations. Designs that incorporate constant inflows and outflows, habitat for natural predators, and constant permanent pool elevations limit the conditions typical of mosquito breeding habitat (see section on </w:t>
      </w:r>
      <w:hyperlink r:id="rId50" w:tooltip="Mosquito control and stormwater management" w:history="1">
        <w:r w:rsidRPr="00093BFC">
          <w:rPr>
            <w:rStyle w:val="Hyperlink"/>
            <w:rFonts w:asciiTheme="minorHAnsi" w:hAnsiTheme="minorHAnsi"/>
            <w:sz w:val="20"/>
            <w:szCs w:val="20"/>
          </w:rPr>
          <w:t>mosquito control</w:t>
        </w:r>
      </w:hyperlink>
      <w:r w:rsidRPr="00093BFC">
        <w:rPr>
          <w:rFonts w:asciiTheme="minorHAnsi" w:hAnsiTheme="minorHAnsi"/>
          <w:sz w:val="20"/>
          <w:szCs w:val="20"/>
        </w:rPr>
        <w:t xml:space="preserve">). For more information on design information for wet swales, </w:t>
      </w:r>
      <w:r w:rsidRPr="00093BFC">
        <w:rPr>
          <w:rFonts w:asciiTheme="minorHAnsi" w:hAnsiTheme="minorHAnsi"/>
          <w:sz w:val="20"/>
          <w:szCs w:val="20"/>
          <w:highlight w:val="yellow"/>
          <w:u w:val="single"/>
        </w:rPr>
        <w:t>link here</w:t>
      </w:r>
      <w:r w:rsidRPr="00093BFC">
        <w:rPr>
          <w:rFonts w:asciiTheme="minorHAnsi" w:hAnsiTheme="minorHAnsi"/>
          <w:sz w:val="20"/>
          <w:szCs w:val="20"/>
        </w:rPr>
        <w:t xml:space="preserve">. </w:t>
      </w:r>
    </w:p>
    <w:p w14:paraId="0E1C1F1C" w14:textId="77777777" w:rsidR="00093BFC" w:rsidRPr="00093BFC" w:rsidRDefault="00093BFC" w:rsidP="00C86B4D">
      <w:pPr>
        <w:pStyle w:val="BodyText"/>
        <w:numPr>
          <w:ilvl w:val="1"/>
          <w:numId w:val="1"/>
        </w:numPr>
        <w:ind w:left="360"/>
        <w:rPr>
          <w:rFonts w:asciiTheme="minorHAnsi" w:hAnsiTheme="minorHAnsi"/>
          <w:b/>
          <w:color w:val="1F497D" w:themeColor="text2"/>
          <w:sz w:val="24"/>
        </w:rPr>
      </w:pPr>
      <w:r w:rsidRPr="00093BFC">
        <w:rPr>
          <w:rFonts w:asciiTheme="minorHAnsi" w:hAnsiTheme="minorHAnsi"/>
          <w:b/>
          <w:color w:val="1F497D" w:themeColor="text2"/>
          <w:sz w:val="24"/>
        </w:rPr>
        <w:t>Construction phase maintenance</w:t>
      </w:r>
    </w:p>
    <w:p w14:paraId="67E22C2B" w14:textId="77777777" w:rsidR="00093BFC" w:rsidRPr="00093BFC" w:rsidRDefault="00093BFC" w:rsidP="00093BFC">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Proper construction methods and sequencing play a significant role in reducing problems with operation and maintenance (O&amp;M). </w:t>
      </w:r>
    </w:p>
    <w:p w14:paraId="6AC553E5" w14:textId="2B4774D6" w:rsidR="00093BFC" w:rsidRPr="00093BFC" w:rsidRDefault="00093BFC" w:rsidP="00093BFC">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Inspections during construction are needed to ensure that the </w:t>
      </w:r>
      <w:r w:rsidR="00557251">
        <w:rPr>
          <w:rFonts w:asciiTheme="minorHAnsi" w:hAnsiTheme="minorHAnsi"/>
          <w:sz w:val="20"/>
          <w:szCs w:val="20"/>
        </w:rPr>
        <w:t>wet swale</w:t>
      </w:r>
      <w:r w:rsidRPr="00093BFC">
        <w:rPr>
          <w:rFonts w:asciiTheme="minorHAnsi" w:hAnsiTheme="minorHAnsi"/>
          <w:sz w:val="20"/>
          <w:szCs w:val="20"/>
        </w:rPr>
        <w:t xml:space="preserve"> practice is built in accordance with the approved design standards and specifications. Detailed inspection checklists should be used that include sign-offs by qualified individuals at critical stages of construction, to ensure that the contractor’s interpretation of the plan is acceptable to the professional designer. An example construction phase inspection checklist is provided below. </w:t>
      </w:r>
    </w:p>
    <w:p w14:paraId="2F307613" w14:textId="77777777" w:rsidR="00093BFC" w:rsidRPr="00093BFC" w:rsidRDefault="00093BFC" w:rsidP="00093BFC">
      <w:pPr>
        <w:pStyle w:val="NormalWeb"/>
        <w:rPr>
          <w:rFonts w:asciiTheme="minorHAnsi" w:hAnsiTheme="minorHAnsi"/>
          <w:sz w:val="20"/>
          <w:szCs w:val="20"/>
        </w:rPr>
      </w:pPr>
      <w:r w:rsidRPr="00093BFC">
        <w:rPr>
          <w:rFonts w:asciiTheme="minorHAnsi" w:eastAsiaTheme="majorEastAsia" w:hAnsiTheme="minorHAnsi" w:cstheme="majorBidi"/>
          <w:b/>
          <w:bCs/>
          <w:i/>
          <w:iCs/>
          <w:color w:val="4F81BD" w:themeColor="accent1"/>
          <w:sz w:val="22"/>
          <w:szCs w:val="20"/>
        </w:rPr>
        <w:lastRenderedPageBreak/>
        <w:t>Wet swale construction inspection checklist.</w:t>
      </w:r>
      <w:r w:rsidRPr="00093BFC">
        <w:rPr>
          <w:rFonts w:asciiTheme="minorHAnsi" w:eastAsiaTheme="majorEastAsia" w:hAnsiTheme="minorHAnsi" w:cstheme="majorBidi"/>
          <w:b/>
          <w:bCs/>
          <w:i/>
          <w:iCs/>
          <w:color w:val="4F81BD" w:themeColor="accent1"/>
          <w:sz w:val="22"/>
          <w:szCs w:val="20"/>
        </w:rPr>
        <w:br/>
      </w:r>
      <w:r w:rsidRPr="00093BFC">
        <w:rPr>
          <w:rFonts w:asciiTheme="minorHAnsi" w:hAnsiTheme="minorHAnsi"/>
          <w:sz w:val="20"/>
          <w:szCs w:val="20"/>
        </w:rPr>
        <w:t xml:space="preserve">Link to this </w:t>
      </w:r>
      <w:r w:rsidRPr="00093BFC">
        <w:rPr>
          <w:rFonts w:asciiTheme="minorHAnsi" w:hAnsiTheme="minorHAnsi"/>
          <w:sz w:val="20"/>
          <w:szCs w:val="20"/>
          <w:highlight w:val="yellow"/>
        </w:rPr>
        <w:t>table</w:t>
      </w:r>
      <w:r w:rsidRPr="00093BFC">
        <w:rPr>
          <w:rFonts w:asciiTheme="minorHAnsi" w:hAnsiTheme="minorHAnsi"/>
          <w:sz w:val="20"/>
          <w:szCs w:val="20"/>
        </w:rPr>
        <w:br/>
        <w:t xml:space="preserve">To access an Excel version of form (for field use), click </w:t>
      </w:r>
      <w:commentRangeStart w:id="129"/>
      <w:r w:rsidRPr="00093BFC">
        <w:rPr>
          <w:rFonts w:asciiTheme="minorHAnsi" w:hAnsiTheme="minorHAnsi"/>
          <w:sz w:val="20"/>
          <w:szCs w:val="20"/>
          <w:highlight w:val="yellow"/>
        </w:rPr>
        <w:t>here</w:t>
      </w:r>
      <w:commentRangeEnd w:id="129"/>
      <w:r w:rsidR="004C7AEA">
        <w:rPr>
          <w:rStyle w:val="CommentReference"/>
        </w:rPr>
        <w:commentReference w:id="129"/>
      </w:r>
      <w:r w:rsidRPr="00093BFC">
        <w:rPr>
          <w:rFonts w:asciiTheme="minorHAnsi" w:hAnsiTheme="minorHAnsi"/>
          <w:sz w:val="20"/>
          <w:szCs w:val="20"/>
        </w:rPr>
        <w:t xml:space="preserve">. </w:t>
      </w:r>
    </w:p>
    <w:tbl>
      <w:tblPr>
        <w:tblW w:w="95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25"/>
        <w:gridCol w:w="1787"/>
        <w:gridCol w:w="1373"/>
      </w:tblGrid>
      <w:tr w:rsidR="00093BFC" w:rsidRPr="00093BFC" w14:paraId="1D99D291" w14:textId="77777777" w:rsidTr="00093BFC">
        <w:trPr>
          <w:tblHeader/>
          <w:tblCellSpacing w:w="15" w:type="dxa"/>
        </w:trPr>
        <w:tc>
          <w:tcPr>
            <w:tcW w:w="9525" w:type="dxa"/>
            <w:gridSpan w:val="3"/>
            <w:vAlign w:val="center"/>
            <w:hideMark/>
          </w:tcPr>
          <w:p w14:paraId="712E705F" w14:textId="77777777" w:rsidR="00093BFC" w:rsidRPr="00093BFC" w:rsidRDefault="00093BFC" w:rsidP="00093BFC">
            <w:pPr>
              <w:rPr>
                <w:rFonts w:asciiTheme="minorHAnsi" w:hAnsiTheme="minorHAnsi"/>
                <w:sz w:val="20"/>
              </w:rPr>
            </w:pPr>
            <w:r w:rsidRPr="00093BFC">
              <w:rPr>
                <w:rFonts w:asciiTheme="minorHAnsi" w:hAnsiTheme="minorHAnsi"/>
                <w:sz w:val="20"/>
              </w:rPr>
              <w:t>Project:</w:t>
            </w:r>
          </w:p>
        </w:tc>
      </w:tr>
      <w:tr w:rsidR="00093BFC" w:rsidRPr="00093BFC" w14:paraId="10FD27B8" w14:textId="77777777" w:rsidTr="00093BFC">
        <w:trPr>
          <w:tblCellSpacing w:w="15" w:type="dxa"/>
        </w:trPr>
        <w:tc>
          <w:tcPr>
            <w:tcW w:w="9525" w:type="dxa"/>
            <w:gridSpan w:val="3"/>
            <w:vAlign w:val="center"/>
            <w:hideMark/>
          </w:tcPr>
          <w:p w14:paraId="312FC74A" w14:textId="77777777" w:rsidR="00093BFC" w:rsidRPr="00093BFC" w:rsidRDefault="00093BFC" w:rsidP="00093BFC">
            <w:pPr>
              <w:rPr>
                <w:rFonts w:asciiTheme="minorHAnsi" w:hAnsiTheme="minorHAnsi"/>
                <w:sz w:val="20"/>
              </w:rPr>
            </w:pPr>
            <w:r w:rsidRPr="00093BFC">
              <w:rPr>
                <w:rFonts w:asciiTheme="minorHAnsi" w:hAnsiTheme="minorHAnsi"/>
                <w:sz w:val="20"/>
              </w:rPr>
              <w:t>Location:</w:t>
            </w:r>
          </w:p>
        </w:tc>
      </w:tr>
      <w:tr w:rsidR="00093BFC" w:rsidRPr="00093BFC" w14:paraId="4A569552" w14:textId="77777777" w:rsidTr="00093BFC">
        <w:trPr>
          <w:tblCellSpacing w:w="15" w:type="dxa"/>
        </w:trPr>
        <w:tc>
          <w:tcPr>
            <w:tcW w:w="9525" w:type="dxa"/>
            <w:gridSpan w:val="3"/>
            <w:vAlign w:val="center"/>
            <w:hideMark/>
          </w:tcPr>
          <w:p w14:paraId="5AE97C68" w14:textId="77777777" w:rsidR="00093BFC" w:rsidRPr="00093BFC" w:rsidRDefault="00093BFC" w:rsidP="00093BFC">
            <w:pPr>
              <w:rPr>
                <w:rFonts w:asciiTheme="minorHAnsi" w:hAnsiTheme="minorHAnsi"/>
                <w:sz w:val="20"/>
              </w:rPr>
            </w:pPr>
            <w:r w:rsidRPr="00093BFC">
              <w:rPr>
                <w:rFonts w:asciiTheme="minorHAnsi" w:hAnsiTheme="minorHAnsi"/>
                <w:sz w:val="20"/>
              </w:rPr>
              <w:t>Site Status:</w:t>
            </w:r>
          </w:p>
        </w:tc>
      </w:tr>
      <w:tr w:rsidR="00093BFC" w:rsidRPr="00093BFC" w14:paraId="23F8E037" w14:textId="77777777" w:rsidTr="00093BFC">
        <w:trPr>
          <w:tblCellSpacing w:w="15" w:type="dxa"/>
        </w:trPr>
        <w:tc>
          <w:tcPr>
            <w:tcW w:w="9525" w:type="dxa"/>
            <w:gridSpan w:val="3"/>
            <w:vAlign w:val="center"/>
            <w:hideMark/>
          </w:tcPr>
          <w:p w14:paraId="76AB4812" w14:textId="77777777" w:rsidR="00093BFC" w:rsidRPr="00093BFC" w:rsidRDefault="00093BFC" w:rsidP="00093BFC">
            <w:pPr>
              <w:rPr>
                <w:rFonts w:asciiTheme="minorHAnsi" w:hAnsiTheme="minorHAnsi"/>
                <w:sz w:val="20"/>
              </w:rPr>
            </w:pPr>
            <w:r w:rsidRPr="00093BFC">
              <w:rPr>
                <w:rFonts w:asciiTheme="minorHAnsi" w:hAnsiTheme="minorHAnsi"/>
                <w:sz w:val="20"/>
              </w:rPr>
              <w:t>Date:</w:t>
            </w:r>
          </w:p>
        </w:tc>
      </w:tr>
      <w:tr w:rsidR="00093BFC" w:rsidRPr="00093BFC" w14:paraId="298CC413" w14:textId="77777777" w:rsidTr="00093BFC">
        <w:trPr>
          <w:tblCellSpacing w:w="15" w:type="dxa"/>
        </w:trPr>
        <w:tc>
          <w:tcPr>
            <w:tcW w:w="9525" w:type="dxa"/>
            <w:gridSpan w:val="3"/>
            <w:vAlign w:val="center"/>
            <w:hideMark/>
          </w:tcPr>
          <w:p w14:paraId="1DBE5342" w14:textId="77777777" w:rsidR="00093BFC" w:rsidRPr="00093BFC" w:rsidRDefault="00093BFC" w:rsidP="00093BFC">
            <w:pPr>
              <w:rPr>
                <w:rFonts w:asciiTheme="minorHAnsi" w:hAnsiTheme="minorHAnsi"/>
                <w:sz w:val="20"/>
              </w:rPr>
            </w:pPr>
            <w:r w:rsidRPr="00093BFC">
              <w:rPr>
                <w:rFonts w:asciiTheme="minorHAnsi" w:hAnsiTheme="minorHAnsi"/>
                <w:sz w:val="20"/>
              </w:rPr>
              <w:t>Time:</w:t>
            </w:r>
          </w:p>
        </w:tc>
      </w:tr>
      <w:tr w:rsidR="00093BFC" w:rsidRPr="00093BFC" w14:paraId="091EBFC1" w14:textId="77777777" w:rsidTr="00093BFC">
        <w:trPr>
          <w:tblCellSpacing w:w="15" w:type="dxa"/>
        </w:trPr>
        <w:tc>
          <w:tcPr>
            <w:tcW w:w="9525" w:type="dxa"/>
            <w:gridSpan w:val="3"/>
            <w:vAlign w:val="center"/>
            <w:hideMark/>
          </w:tcPr>
          <w:p w14:paraId="184AD01E" w14:textId="77777777" w:rsidR="00093BFC" w:rsidRPr="00093BFC" w:rsidRDefault="00093BFC" w:rsidP="00093BFC">
            <w:pPr>
              <w:rPr>
                <w:rFonts w:asciiTheme="minorHAnsi" w:hAnsiTheme="minorHAnsi"/>
                <w:sz w:val="20"/>
              </w:rPr>
            </w:pPr>
            <w:r w:rsidRPr="00093BFC">
              <w:rPr>
                <w:rFonts w:asciiTheme="minorHAnsi" w:hAnsiTheme="minorHAnsi"/>
                <w:sz w:val="20"/>
              </w:rPr>
              <w:t>Inspector:</w:t>
            </w:r>
          </w:p>
        </w:tc>
      </w:tr>
      <w:tr w:rsidR="00093BFC" w:rsidRPr="00093BFC" w14:paraId="06A82D29" w14:textId="77777777" w:rsidTr="00A1287D">
        <w:trPr>
          <w:tblCellSpacing w:w="15" w:type="dxa"/>
        </w:trPr>
        <w:tc>
          <w:tcPr>
            <w:tcW w:w="0" w:type="auto"/>
            <w:shd w:val="clear" w:color="auto" w:fill="174A7C"/>
            <w:vAlign w:val="center"/>
            <w:hideMark/>
          </w:tcPr>
          <w:p w14:paraId="7BAF1312" w14:textId="77777777" w:rsidR="00093BFC" w:rsidRPr="00A1287D" w:rsidRDefault="00093BFC" w:rsidP="00093BFC">
            <w:pPr>
              <w:rPr>
                <w:rFonts w:asciiTheme="minorHAnsi" w:hAnsiTheme="minorHAnsi"/>
                <w:b/>
                <w:bCs/>
                <w:color w:val="FFFFFF" w:themeColor="background1"/>
                <w:sz w:val="20"/>
              </w:rPr>
            </w:pPr>
            <w:r w:rsidRPr="00A1287D">
              <w:rPr>
                <w:rFonts w:asciiTheme="minorHAnsi" w:hAnsiTheme="minorHAnsi"/>
                <w:b/>
                <w:bCs/>
                <w:color w:val="FFFFFF" w:themeColor="background1"/>
                <w:sz w:val="20"/>
              </w:rPr>
              <w:t>Construction Sequence</w:t>
            </w:r>
          </w:p>
        </w:tc>
        <w:tc>
          <w:tcPr>
            <w:tcW w:w="1757" w:type="dxa"/>
            <w:shd w:val="clear" w:color="auto" w:fill="174A7C"/>
            <w:vAlign w:val="center"/>
            <w:hideMark/>
          </w:tcPr>
          <w:p w14:paraId="067B9014" w14:textId="77777777" w:rsidR="00093BFC" w:rsidRPr="00A1287D" w:rsidRDefault="00093BFC" w:rsidP="00093BFC">
            <w:pPr>
              <w:jc w:val="center"/>
              <w:rPr>
                <w:rFonts w:asciiTheme="minorHAnsi" w:hAnsiTheme="minorHAnsi"/>
                <w:b/>
                <w:bCs/>
                <w:color w:val="FFFFFF" w:themeColor="background1"/>
                <w:sz w:val="20"/>
              </w:rPr>
            </w:pPr>
            <w:r w:rsidRPr="00A1287D">
              <w:rPr>
                <w:rFonts w:asciiTheme="minorHAnsi" w:hAnsiTheme="minorHAnsi"/>
                <w:b/>
                <w:bCs/>
                <w:color w:val="FFFFFF" w:themeColor="background1"/>
                <w:sz w:val="20"/>
              </w:rPr>
              <w:t>Satisfactory / Unsatisfactory</w:t>
            </w:r>
          </w:p>
        </w:tc>
        <w:tc>
          <w:tcPr>
            <w:tcW w:w="1328" w:type="dxa"/>
            <w:shd w:val="clear" w:color="auto" w:fill="174A7C"/>
            <w:vAlign w:val="center"/>
            <w:hideMark/>
          </w:tcPr>
          <w:p w14:paraId="4D531061" w14:textId="77777777" w:rsidR="00093BFC" w:rsidRPr="00A1287D" w:rsidRDefault="00093BFC" w:rsidP="00093BFC">
            <w:pPr>
              <w:jc w:val="center"/>
              <w:rPr>
                <w:rFonts w:asciiTheme="minorHAnsi" w:hAnsiTheme="minorHAnsi"/>
                <w:b/>
                <w:bCs/>
                <w:color w:val="FFFFFF" w:themeColor="background1"/>
                <w:sz w:val="20"/>
              </w:rPr>
            </w:pPr>
            <w:r w:rsidRPr="00A1287D">
              <w:rPr>
                <w:rFonts w:asciiTheme="minorHAnsi" w:hAnsiTheme="minorHAnsi"/>
                <w:b/>
                <w:bCs/>
                <w:color w:val="FFFFFF" w:themeColor="background1"/>
                <w:sz w:val="20"/>
              </w:rPr>
              <w:t>Comments</w:t>
            </w:r>
          </w:p>
        </w:tc>
      </w:tr>
      <w:tr w:rsidR="00093BFC" w:rsidRPr="00093BFC" w14:paraId="35CBBE37" w14:textId="77777777" w:rsidTr="001113F8">
        <w:trPr>
          <w:tblCellSpacing w:w="15" w:type="dxa"/>
        </w:trPr>
        <w:tc>
          <w:tcPr>
            <w:tcW w:w="9525" w:type="dxa"/>
            <w:gridSpan w:val="3"/>
            <w:shd w:val="clear" w:color="auto" w:fill="DBE5F1"/>
            <w:vAlign w:val="center"/>
            <w:hideMark/>
          </w:tcPr>
          <w:p w14:paraId="7CD94227"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1. Pre-Construction</w:t>
            </w:r>
          </w:p>
        </w:tc>
      </w:tr>
      <w:tr w:rsidR="00093BFC" w:rsidRPr="00093BFC" w14:paraId="79BCF911" w14:textId="77777777" w:rsidTr="00093BFC">
        <w:trPr>
          <w:tblCellSpacing w:w="15" w:type="dxa"/>
        </w:trPr>
        <w:tc>
          <w:tcPr>
            <w:tcW w:w="0" w:type="auto"/>
            <w:vAlign w:val="center"/>
            <w:hideMark/>
          </w:tcPr>
          <w:p w14:paraId="644D1AF8" w14:textId="77777777" w:rsidR="00093BFC" w:rsidRPr="00093BFC" w:rsidRDefault="00093BFC" w:rsidP="00093BFC">
            <w:pPr>
              <w:rPr>
                <w:rFonts w:asciiTheme="minorHAnsi" w:hAnsiTheme="minorHAnsi"/>
                <w:sz w:val="20"/>
              </w:rPr>
            </w:pPr>
            <w:r w:rsidRPr="00093BFC">
              <w:rPr>
                <w:rFonts w:asciiTheme="minorHAnsi" w:hAnsiTheme="minorHAnsi"/>
                <w:sz w:val="20"/>
              </w:rPr>
              <w:t>Pre-construction meeting</w:t>
            </w:r>
          </w:p>
        </w:tc>
        <w:tc>
          <w:tcPr>
            <w:tcW w:w="1757" w:type="dxa"/>
            <w:vAlign w:val="center"/>
            <w:hideMark/>
          </w:tcPr>
          <w:p w14:paraId="7D1097DF" w14:textId="77777777" w:rsidR="00093BFC" w:rsidRPr="00093BFC" w:rsidRDefault="00093BFC" w:rsidP="00093BFC">
            <w:pPr>
              <w:rPr>
                <w:rFonts w:asciiTheme="minorHAnsi" w:hAnsiTheme="minorHAnsi"/>
                <w:sz w:val="20"/>
              </w:rPr>
            </w:pPr>
          </w:p>
        </w:tc>
        <w:tc>
          <w:tcPr>
            <w:tcW w:w="1328" w:type="dxa"/>
            <w:vAlign w:val="center"/>
            <w:hideMark/>
          </w:tcPr>
          <w:p w14:paraId="009F48EA" w14:textId="77777777" w:rsidR="00093BFC" w:rsidRPr="00093BFC" w:rsidRDefault="00093BFC" w:rsidP="00093BFC">
            <w:pPr>
              <w:rPr>
                <w:rFonts w:asciiTheme="minorHAnsi" w:hAnsiTheme="minorHAnsi"/>
                <w:sz w:val="20"/>
              </w:rPr>
            </w:pPr>
          </w:p>
        </w:tc>
      </w:tr>
      <w:tr w:rsidR="00093BFC" w:rsidRPr="00093BFC" w14:paraId="24204D16" w14:textId="77777777" w:rsidTr="00093BFC">
        <w:trPr>
          <w:tblCellSpacing w:w="15" w:type="dxa"/>
        </w:trPr>
        <w:tc>
          <w:tcPr>
            <w:tcW w:w="0" w:type="auto"/>
            <w:vAlign w:val="center"/>
            <w:hideMark/>
          </w:tcPr>
          <w:p w14:paraId="61AC0CFE" w14:textId="77777777" w:rsidR="00093BFC" w:rsidRPr="00093BFC" w:rsidRDefault="00093BFC" w:rsidP="00093BFC">
            <w:pPr>
              <w:rPr>
                <w:rFonts w:asciiTheme="minorHAnsi" w:hAnsiTheme="minorHAnsi"/>
                <w:sz w:val="20"/>
              </w:rPr>
            </w:pPr>
            <w:r w:rsidRPr="00093BFC">
              <w:rPr>
                <w:rFonts w:asciiTheme="minorHAnsi" w:hAnsiTheme="minorHAnsi"/>
                <w:sz w:val="20"/>
              </w:rPr>
              <w:t>Runoff diverted (Note type of bypass)</w:t>
            </w:r>
          </w:p>
        </w:tc>
        <w:tc>
          <w:tcPr>
            <w:tcW w:w="1757" w:type="dxa"/>
            <w:vAlign w:val="center"/>
            <w:hideMark/>
          </w:tcPr>
          <w:p w14:paraId="207B4F68" w14:textId="77777777" w:rsidR="00093BFC" w:rsidRPr="00093BFC" w:rsidRDefault="00093BFC" w:rsidP="00093BFC">
            <w:pPr>
              <w:rPr>
                <w:rFonts w:asciiTheme="minorHAnsi" w:hAnsiTheme="minorHAnsi"/>
                <w:sz w:val="20"/>
              </w:rPr>
            </w:pPr>
          </w:p>
        </w:tc>
        <w:tc>
          <w:tcPr>
            <w:tcW w:w="1328" w:type="dxa"/>
            <w:vAlign w:val="center"/>
            <w:hideMark/>
          </w:tcPr>
          <w:p w14:paraId="35A2082C" w14:textId="77777777" w:rsidR="00093BFC" w:rsidRPr="00093BFC" w:rsidRDefault="00093BFC" w:rsidP="00093BFC">
            <w:pPr>
              <w:rPr>
                <w:rFonts w:asciiTheme="minorHAnsi" w:hAnsiTheme="minorHAnsi"/>
                <w:sz w:val="20"/>
              </w:rPr>
            </w:pPr>
          </w:p>
        </w:tc>
      </w:tr>
      <w:tr w:rsidR="00093BFC" w:rsidRPr="00093BFC" w14:paraId="27F2843B" w14:textId="77777777" w:rsidTr="00093BFC">
        <w:trPr>
          <w:tblCellSpacing w:w="15" w:type="dxa"/>
        </w:trPr>
        <w:tc>
          <w:tcPr>
            <w:tcW w:w="0" w:type="auto"/>
            <w:vAlign w:val="center"/>
            <w:hideMark/>
          </w:tcPr>
          <w:p w14:paraId="063A1B50" w14:textId="77777777" w:rsidR="00093BFC" w:rsidRPr="00093BFC" w:rsidRDefault="00093BFC" w:rsidP="00093BFC">
            <w:pPr>
              <w:rPr>
                <w:rFonts w:asciiTheme="minorHAnsi" w:hAnsiTheme="minorHAnsi"/>
                <w:sz w:val="20"/>
              </w:rPr>
            </w:pPr>
            <w:r w:rsidRPr="00093BFC">
              <w:rPr>
                <w:rFonts w:asciiTheme="minorHAnsi" w:hAnsiTheme="minorHAnsi"/>
                <w:sz w:val="20"/>
              </w:rPr>
              <w:t>Facility area cleared</w:t>
            </w:r>
          </w:p>
        </w:tc>
        <w:tc>
          <w:tcPr>
            <w:tcW w:w="1757" w:type="dxa"/>
            <w:vAlign w:val="center"/>
            <w:hideMark/>
          </w:tcPr>
          <w:p w14:paraId="7E368920" w14:textId="77777777" w:rsidR="00093BFC" w:rsidRPr="00093BFC" w:rsidRDefault="00093BFC" w:rsidP="00093BFC">
            <w:pPr>
              <w:rPr>
                <w:rFonts w:asciiTheme="minorHAnsi" w:hAnsiTheme="minorHAnsi"/>
                <w:sz w:val="20"/>
              </w:rPr>
            </w:pPr>
          </w:p>
        </w:tc>
        <w:tc>
          <w:tcPr>
            <w:tcW w:w="1328" w:type="dxa"/>
            <w:vAlign w:val="center"/>
            <w:hideMark/>
          </w:tcPr>
          <w:p w14:paraId="0D379241" w14:textId="77777777" w:rsidR="00093BFC" w:rsidRPr="00093BFC" w:rsidRDefault="00093BFC" w:rsidP="00093BFC">
            <w:pPr>
              <w:rPr>
                <w:rFonts w:asciiTheme="minorHAnsi" w:hAnsiTheme="minorHAnsi"/>
                <w:sz w:val="20"/>
              </w:rPr>
            </w:pPr>
          </w:p>
        </w:tc>
      </w:tr>
      <w:tr w:rsidR="00093BFC" w:rsidRPr="00093BFC" w14:paraId="0BD7B07F" w14:textId="77777777" w:rsidTr="00093BFC">
        <w:trPr>
          <w:tblCellSpacing w:w="15" w:type="dxa"/>
        </w:trPr>
        <w:tc>
          <w:tcPr>
            <w:tcW w:w="0" w:type="auto"/>
            <w:vAlign w:val="center"/>
            <w:hideMark/>
          </w:tcPr>
          <w:p w14:paraId="1DC7A341" w14:textId="77777777" w:rsidR="00093BFC" w:rsidRPr="00093BFC" w:rsidRDefault="00093BFC" w:rsidP="00093BFC">
            <w:pPr>
              <w:rPr>
                <w:rFonts w:asciiTheme="minorHAnsi" w:hAnsiTheme="minorHAnsi"/>
                <w:sz w:val="20"/>
              </w:rPr>
            </w:pPr>
            <w:r w:rsidRPr="00093BFC">
              <w:rPr>
                <w:rFonts w:asciiTheme="minorHAnsi" w:hAnsiTheme="minorHAnsi"/>
                <w:sz w:val="20"/>
              </w:rPr>
              <w:t>Project benchmark near site</w:t>
            </w:r>
          </w:p>
        </w:tc>
        <w:tc>
          <w:tcPr>
            <w:tcW w:w="1757" w:type="dxa"/>
            <w:vAlign w:val="center"/>
            <w:hideMark/>
          </w:tcPr>
          <w:p w14:paraId="0ECEA399" w14:textId="77777777" w:rsidR="00093BFC" w:rsidRPr="00093BFC" w:rsidRDefault="00093BFC" w:rsidP="00093BFC">
            <w:pPr>
              <w:rPr>
                <w:rFonts w:asciiTheme="minorHAnsi" w:hAnsiTheme="minorHAnsi"/>
                <w:sz w:val="20"/>
              </w:rPr>
            </w:pPr>
          </w:p>
        </w:tc>
        <w:tc>
          <w:tcPr>
            <w:tcW w:w="1328" w:type="dxa"/>
            <w:vAlign w:val="center"/>
            <w:hideMark/>
          </w:tcPr>
          <w:p w14:paraId="2866D3CA" w14:textId="77777777" w:rsidR="00093BFC" w:rsidRPr="00093BFC" w:rsidRDefault="00093BFC" w:rsidP="00093BFC">
            <w:pPr>
              <w:rPr>
                <w:rFonts w:asciiTheme="minorHAnsi" w:hAnsiTheme="minorHAnsi"/>
                <w:sz w:val="20"/>
              </w:rPr>
            </w:pPr>
          </w:p>
        </w:tc>
      </w:tr>
      <w:tr w:rsidR="00093BFC" w:rsidRPr="00093BFC" w14:paraId="55ACF918" w14:textId="77777777" w:rsidTr="00093BFC">
        <w:trPr>
          <w:tblCellSpacing w:w="15" w:type="dxa"/>
        </w:trPr>
        <w:tc>
          <w:tcPr>
            <w:tcW w:w="0" w:type="auto"/>
            <w:vAlign w:val="center"/>
            <w:hideMark/>
          </w:tcPr>
          <w:p w14:paraId="6C9AAFE2" w14:textId="77777777" w:rsidR="00093BFC" w:rsidRPr="00093BFC" w:rsidRDefault="00093BFC" w:rsidP="00093BFC">
            <w:pPr>
              <w:rPr>
                <w:rFonts w:asciiTheme="minorHAnsi" w:hAnsiTheme="minorHAnsi"/>
                <w:sz w:val="20"/>
              </w:rPr>
            </w:pPr>
            <w:r w:rsidRPr="00093BFC">
              <w:rPr>
                <w:rFonts w:asciiTheme="minorHAnsi" w:hAnsiTheme="minorHAnsi"/>
                <w:sz w:val="20"/>
              </w:rPr>
              <w:t>Facility location staked out</w:t>
            </w:r>
          </w:p>
        </w:tc>
        <w:tc>
          <w:tcPr>
            <w:tcW w:w="1757" w:type="dxa"/>
            <w:vAlign w:val="center"/>
            <w:hideMark/>
          </w:tcPr>
          <w:p w14:paraId="055A5057" w14:textId="77777777" w:rsidR="00093BFC" w:rsidRPr="00093BFC" w:rsidRDefault="00093BFC" w:rsidP="00093BFC">
            <w:pPr>
              <w:rPr>
                <w:rFonts w:asciiTheme="minorHAnsi" w:hAnsiTheme="minorHAnsi"/>
                <w:sz w:val="20"/>
              </w:rPr>
            </w:pPr>
          </w:p>
        </w:tc>
        <w:tc>
          <w:tcPr>
            <w:tcW w:w="1328" w:type="dxa"/>
            <w:vAlign w:val="center"/>
            <w:hideMark/>
          </w:tcPr>
          <w:p w14:paraId="74C8C7FC" w14:textId="77777777" w:rsidR="00093BFC" w:rsidRPr="00093BFC" w:rsidRDefault="00093BFC" w:rsidP="00093BFC">
            <w:pPr>
              <w:rPr>
                <w:rFonts w:asciiTheme="minorHAnsi" w:hAnsiTheme="minorHAnsi"/>
                <w:sz w:val="20"/>
              </w:rPr>
            </w:pPr>
          </w:p>
        </w:tc>
      </w:tr>
      <w:tr w:rsidR="00093BFC" w:rsidRPr="00093BFC" w14:paraId="6FF977CE" w14:textId="77777777" w:rsidTr="00093BFC">
        <w:trPr>
          <w:tblCellSpacing w:w="15" w:type="dxa"/>
        </w:trPr>
        <w:tc>
          <w:tcPr>
            <w:tcW w:w="0" w:type="auto"/>
            <w:vAlign w:val="center"/>
            <w:hideMark/>
          </w:tcPr>
          <w:p w14:paraId="67DCF2CB" w14:textId="77777777" w:rsidR="00093BFC" w:rsidRPr="00093BFC" w:rsidRDefault="00093BFC" w:rsidP="00093BFC">
            <w:pPr>
              <w:rPr>
                <w:rFonts w:asciiTheme="minorHAnsi" w:hAnsiTheme="minorHAnsi"/>
                <w:sz w:val="20"/>
              </w:rPr>
            </w:pPr>
            <w:r w:rsidRPr="00093BFC">
              <w:rPr>
                <w:rFonts w:asciiTheme="minorHAnsi" w:hAnsiTheme="minorHAnsi"/>
                <w:sz w:val="20"/>
              </w:rPr>
              <w:t>Temporary erosion and sediment protection properly installed</w:t>
            </w:r>
          </w:p>
        </w:tc>
        <w:tc>
          <w:tcPr>
            <w:tcW w:w="1757" w:type="dxa"/>
            <w:vAlign w:val="center"/>
            <w:hideMark/>
          </w:tcPr>
          <w:p w14:paraId="225B5739" w14:textId="77777777" w:rsidR="00093BFC" w:rsidRPr="00093BFC" w:rsidRDefault="00093BFC" w:rsidP="00093BFC">
            <w:pPr>
              <w:rPr>
                <w:rFonts w:asciiTheme="minorHAnsi" w:hAnsiTheme="minorHAnsi"/>
                <w:sz w:val="20"/>
              </w:rPr>
            </w:pPr>
          </w:p>
        </w:tc>
        <w:tc>
          <w:tcPr>
            <w:tcW w:w="1328" w:type="dxa"/>
            <w:vAlign w:val="center"/>
            <w:hideMark/>
          </w:tcPr>
          <w:p w14:paraId="252DFAC1" w14:textId="77777777" w:rsidR="00093BFC" w:rsidRPr="00093BFC" w:rsidRDefault="00093BFC" w:rsidP="00093BFC">
            <w:pPr>
              <w:rPr>
                <w:rFonts w:asciiTheme="minorHAnsi" w:hAnsiTheme="minorHAnsi"/>
                <w:sz w:val="20"/>
              </w:rPr>
            </w:pPr>
          </w:p>
        </w:tc>
      </w:tr>
      <w:tr w:rsidR="00093BFC" w:rsidRPr="00093BFC" w14:paraId="5D088C6E" w14:textId="77777777" w:rsidTr="001113F8">
        <w:trPr>
          <w:tblCellSpacing w:w="15" w:type="dxa"/>
        </w:trPr>
        <w:tc>
          <w:tcPr>
            <w:tcW w:w="9525" w:type="dxa"/>
            <w:gridSpan w:val="3"/>
            <w:shd w:val="clear" w:color="auto" w:fill="DBE5F1"/>
            <w:vAlign w:val="center"/>
            <w:hideMark/>
          </w:tcPr>
          <w:p w14:paraId="507614CB"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2. Excavation</w:t>
            </w:r>
          </w:p>
        </w:tc>
      </w:tr>
      <w:tr w:rsidR="00093BFC" w:rsidRPr="00093BFC" w14:paraId="0D47F42F" w14:textId="77777777" w:rsidTr="00093BFC">
        <w:trPr>
          <w:tblCellSpacing w:w="15" w:type="dxa"/>
        </w:trPr>
        <w:tc>
          <w:tcPr>
            <w:tcW w:w="0" w:type="auto"/>
            <w:vAlign w:val="center"/>
            <w:hideMark/>
          </w:tcPr>
          <w:p w14:paraId="2C004C40" w14:textId="77777777" w:rsidR="00093BFC" w:rsidRPr="00093BFC" w:rsidRDefault="00093BFC" w:rsidP="00093BFC">
            <w:pPr>
              <w:rPr>
                <w:rFonts w:asciiTheme="minorHAnsi" w:hAnsiTheme="minorHAnsi"/>
                <w:sz w:val="20"/>
              </w:rPr>
            </w:pPr>
            <w:r w:rsidRPr="00093BFC">
              <w:rPr>
                <w:rFonts w:asciiTheme="minorHAnsi" w:hAnsiTheme="minorHAnsi"/>
                <w:sz w:val="20"/>
              </w:rPr>
              <w:t>Size and location per plans</w:t>
            </w:r>
          </w:p>
        </w:tc>
        <w:tc>
          <w:tcPr>
            <w:tcW w:w="1757" w:type="dxa"/>
            <w:vAlign w:val="center"/>
            <w:hideMark/>
          </w:tcPr>
          <w:p w14:paraId="227A097F" w14:textId="77777777" w:rsidR="00093BFC" w:rsidRPr="00093BFC" w:rsidRDefault="00093BFC" w:rsidP="00093BFC">
            <w:pPr>
              <w:rPr>
                <w:rFonts w:asciiTheme="minorHAnsi" w:hAnsiTheme="minorHAnsi"/>
                <w:sz w:val="20"/>
              </w:rPr>
            </w:pPr>
          </w:p>
        </w:tc>
        <w:tc>
          <w:tcPr>
            <w:tcW w:w="1328" w:type="dxa"/>
            <w:vAlign w:val="center"/>
            <w:hideMark/>
          </w:tcPr>
          <w:p w14:paraId="3ECB033C" w14:textId="77777777" w:rsidR="00093BFC" w:rsidRPr="00093BFC" w:rsidRDefault="00093BFC" w:rsidP="00093BFC">
            <w:pPr>
              <w:rPr>
                <w:rFonts w:asciiTheme="minorHAnsi" w:hAnsiTheme="minorHAnsi"/>
                <w:sz w:val="20"/>
              </w:rPr>
            </w:pPr>
          </w:p>
        </w:tc>
      </w:tr>
      <w:tr w:rsidR="00093BFC" w:rsidRPr="00093BFC" w14:paraId="416FF814" w14:textId="77777777" w:rsidTr="00093BFC">
        <w:trPr>
          <w:tblCellSpacing w:w="15" w:type="dxa"/>
        </w:trPr>
        <w:tc>
          <w:tcPr>
            <w:tcW w:w="0" w:type="auto"/>
            <w:vAlign w:val="center"/>
            <w:hideMark/>
          </w:tcPr>
          <w:p w14:paraId="1C6F6B52" w14:textId="77777777" w:rsidR="00093BFC" w:rsidRPr="00093BFC" w:rsidRDefault="00093BFC" w:rsidP="00093BFC">
            <w:pPr>
              <w:rPr>
                <w:rFonts w:asciiTheme="minorHAnsi" w:hAnsiTheme="minorHAnsi"/>
                <w:sz w:val="20"/>
              </w:rPr>
            </w:pPr>
            <w:r w:rsidRPr="00093BFC">
              <w:rPr>
                <w:rFonts w:asciiTheme="minorHAnsi" w:hAnsiTheme="minorHAnsi"/>
                <w:sz w:val="20"/>
              </w:rPr>
              <w:t>Side slopes stable</w:t>
            </w:r>
          </w:p>
        </w:tc>
        <w:tc>
          <w:tcPr>
            <w:tcW w:w="1757" w:type="dxa"/>
            <w:vAlign w:val="center"/>
            <w:hideMark/>
          </w:tcPr>
          <w:p w14:paraId="7974DDC3" w14:textId="77777777" w:rsidR="00093BFC" w:rsidRPr="00093BFC" w:rsidRDefault="00093BFC" w:rsidP="00093BFC">
            <w:pPr>
              <w:rPr>
                <w:rFonts w:asciiTheme="minorHAnsi" w:hAnsiTheme="minorHAnsi"/>
                <w:sz w:val="20"/>
              </w:rPr>
            </w:pPr>
          </w:p>
        </w:tc>
        <w:tc>
          <w:tcPr>
            <w:tcW w:w="1328" w:type="dxa"/>
            <w:vAlign w:val="center"/>
            <w:hideMark/>
          </w:tcPr>
          <w:p w14:paraId="136C6BCB" w14:textId="77777777" w:rsidR="00093BFC" w:rsidRPr="00093BFC" w:rsidRDefault="00093BFC" w:rsidP="00093BFC">
            <w:pPr>
              <w:rPr>
                <w:rFonts w:asciiTheme="minorHAnsi" w:hAnsiTheme="minorHAnsi"/>
                <w:sz w:val="20"/>
              </w:rPr>
            </w:pPr>
          </w:p>
        </w:tc>
      </w:tr>
      <w:tr w:rsidR="00093BFC" w:rsidRPr="00093BFC" w14:paraId="3829ADD9" w14:textId="77777777" w:rsidTr="00093BFC">
        <w:trPr>
          <w:tblCellSpacing w:w="15" w:type="dxa"/>
        </w:trPr>
        <w:tc>
          <w:tcPr>
            <w:tcW w:w="0" w:type="auto"/>
            <w:vAlign w:val="center"/>
            <w:hideMark/>
          </w:tcPr>
          <w:p w14:paraId="7F8CECFB" w14:textId="77777777" w:rsidR="00093BFC" w:rsidRPr="00093BFC" w:rsidRDefault="00093BFC" w:rsidP="00093BFC">
            <w:pPr>
              <w:rPr>
                <w:rFonts w:asciiTheme="minorHAnsi" w:hAnsiTheme="minorHAnsi"/>
                <w:sz w:val="20"/>
              </w:rPr>
            </w:pPr>
            <w:r w:rsidRPr="00093BFC">
              <w:rPr>
                <w:rFonts w:asciiTheme="minorHAnsi" w:hAnsiTheme="minorHAnsi"/>
                <w:sz w:val="20"/>
              </w:rPr>
              <w:t>Lateral slopes completely level</w:t>
            </w:r>
          </w:p>
        </w:tc>
        <w:tc>
          <w:tcPr>
            <w:tcW w:w="1757" w:type="dxa"/>
            <w:vAlign w:val="center"/>
            <w:hideMark/>
          </w:tcPr>
          <w:p w14:paraId="5C6C5198" w14:textId="77777777" w:rsidR="00093BFC" w:rsidRPr="00093BFC" w:rsidRDefault="00093BFC" w:rsidP="00093BFC">
            <w:pPr>
              <w:rPr>
                <w:rFonts w:asciiTheme="minorHAnsi" w:hAnsiTheme="minorHAnsi"/>
                <w:sz w:val="20"/>
              </w:rPr>
            </w:pPr>
          </w:p>
        </w:tc>
        <w:tc>
          <w:tcPr>
            <w:tcW w:w="1328" w:type="dxa"/>
            <w:vAlign w:val="center"/>
            <w:hideMark/>
          </w:tcPr>
          <w:p w14:paraId="42830A29" w14:textId="77777777" w:rsidR="00093BFC" w:rsidRPr="00093BFC" w:rsidRDefault="00093BFC" w:rsidP="00093BFC">
            <w:pPr>
              <w:rPr>
                <w:rFonts w:asciiTheme="minorHAnsi" w:hAnsiTheme="minorHAnsi"/>
                <w:sz w:val="20"/>
              </w:rPr>
            </w:pPr>
          </w:p>
        </w:tc>
      </w:tr>
      <w:tr w:rsidR="00093BFC" w:rsidRPr="00093BFC" w14:paraId="576F65C1" w14:textId="77777777" w:rsidTr="00093BFC">
        <w:trPr>
          <w:tblCellSpacing w:w="15" w:type="dxa"/>
        </w:trPr>
        <w:tc>
          <w:tcPr>
            <w:tcW w:w="0" w:type="auto"/>
            <w:vAlign w:val="center"/>
            <w:hideMark/>
          </w:tcPr>
          <w:p w14:paraId="31FF2756" w14:textId="77777777" w:rsidR="00093BFC" w:rsidRPr="00093BFC" w:rsidRDefault="00093BFC" w:rsidP="00093BFC">
            <w:pPr>
              <w:rPr>
                <w:rFonts w:asciiTheme="minorHAnsi" w:hAnsiTheme="minorHAnsi"/>
                <w:sz w:val="20"/>
              </w:rPr>
            </w:pPr>
            <w:r w:rsidRPr="00093BFC">
              <w:rPr>
                <w:rFonts w:asciiTheme="minorHAnsi" w:hAnsiTheme="minorHAnsi"/>
                <w:sz w:val="20"/>
              </w:rPr>
              <w:t>Longitudinal slopes within design range</w:t>
            </w:r>
          </w:p>
        </w:tc>
        <w:tc>
          <w:tcPr>
            <w:tcW w:w="1757" w:type="dxa"/>
            <w:vAlign w:val="center"/>
            <w:hideMark/>
          </w:tcPr>
          <w:p w14:paraId="2494EF5A" w14:textId="77777777" w:rsidR="00093BFC" w:rsidRPr="00093BFC" w:rsidRDefault="00093BFC" w:rsidP="00093BFC">
            <w:pPr>
              <w:rPr>
                <w:rFonts w:asciiTheme="minorHAnsi" w:hAnsiTheme="minorHAnsi"/>
                <w:sz w:val="20"/>
              </w:rPr>
            </w:pPr>
          </w:p>
        </w:tc>
        <w:tc>
          <w:tcPr>
            <w:tcW w:w="1328" w:type="dxa"/>
            <w:vAlign w:val="center"/>
            <w:hideMark/>
          </w:tcPr>
          <w:p w14:paraId="00AF12C3" w14:textId="77777777" w:rsidR="00093BFC" w:rsidRPr="00093BFC" w:rsidRDefault="00093BFC" w:rsidP="00093BFC">
            <w:pPr>
              <w:rPr>
                <w:rFonts w:asciiTheme="minorHAnsi" w:hAnsiTheme="minorHAnsi"/>
                <w:sz w:val="20"/>
              </w:rPr>
            </w:pPr>
          </w:p>
        </w:tc>
      </w:tr>
      <w:tr w:rsidR="00093BFC" w:rsidRPr="00093BFC" w14:paraId="14C9DA8E" w14:textId="77777777" w:rsidTr="00093BFC">
        <w:trPr>
          <w:tblCellSpacing w:w="15" w:type="dxa"/>
        </w:trPr>
        <w:tc>
          <w:tcPr>
            <w:tcW w:w="0" w:type="auto"/>
            <w:vAlign w:val="center"/>
            <w:hideMark/>
          </w:tcPr>
          <w:p w14:paraId="679F8FAD" w14:textId="77777777" w:rsidR="00093BFC" w:rsidRPr="00093BFC" w:rsidRDefault="00093BFC" w:rsidP="00093BFC">
            <w:pPr>
              <w:rPr>
                <w:rFonts w:asciiTheme="minorHAnsi" w:hAnsiTheme="minorHAnsi"/>
                <w:sz w:val="20"/>
              </w:rPr>
            </w:pPr>
            <w:r w:rsidRPr="00093BFC">
              <w:rPr>
                <w:rFonts w:asciiTheme="minorHAnsi" w:hAnsiTheme="minorHAnsi"/>
                <w:sz w:val="20"/>
              </w:rPr>
              <w:t>Groundwater / bedrock verified</w:t>
            </w:r>
          </w:p>
        </w:tc>
        <w:tc>
          <w:tcPr>
            <w:tcW w:w="1757" w:type="dxa"/>
            <w:vAlign w:val="center"/>
            <w:hideMark/>
          </w:tcPr>
          <w:p w14:paraId="6F57E119" w14:textId="77777777" w:rsidR="00093BFC" w:rsidRPr="00093BFC" w:rsidRDefault="00093BFC" w:rsidP="00093BFC">
            <w:pPr>
              <w:rPr>
                <w:rFonts w:asciiTheme="minorHAnsi" w:hAnsiTheme="minorHAnsi"/>
                <w:sz w:val="20"/>
              </w:rPr>
            </w:pPr>
          </w:p>
        </w:tc>
        <w:tc>
          <w:tcPr>
            <w:tcW w:w="1328" w:type="dxa"/>
            <w:vAlign w:val="center"/>
            <w:hideMark/>
          </w:tcPr>
          <w:p w14:paraId="19636296" w14:textId="77777777" w:rsidR="00093BFC" w:rsidRPr="00093BFC" w:rsidRDefault="00093BFC" w:rsidP="00093BFC">
            <w:pPr>
              <w:rPr>
                <w:rFonts w:asciiTheme="minorHAnsi" w:hAnsiTheme="minorHAnsi"/>
                <w:sz w:val="20"/>
              </w:rPr>
            </w:pPr>
          </w:p>
        </w:tc>
      </w:tr>
      <w:tr w:rsidR="00093BFC" w:rsidRPr="00093BFC" w14:paraId="6F55FBAD" w14:textId="77777777" w:rsidTr="00093BFC">
        <w:trPr>
          <w:tblCellSpacing w:w="15" w:type="dxa"/>
        </w:trPr>
        <w:tc>
          <w:tcPr>
            <w:tcW w:w="0" w:type="auto"/>
            <w:vAlign w:val="center"/>
            <w:hideMark/>
          </w:tcPr>
          <w:p w14:paraId="1ED226B2" w14:textId="77777777" w:rsidR="00093BFC" w:rsidRPr="00093BFC" w:rsidRDefault="00093BFC" w:rsidP="00093BFC">
            <w:pPr>
              <w:rPr>
                <w:rFonts w:asciiTheme="minorHAnsi" w:hAnsiTheme="minorHAnsi"/>
                <w:sz w:val="20"/>
              </w:rPr>
            </w:pPr>
            <w:r w:rsidRPr="00093BFC">
              <w:rPr>
                <w:rFonts w:asciiTheme="minorHAnsi" w:hAnsiTheme="minorHAnsi"/>
                <w:sz w:val="20"/>
              </w:rPr>
              <w:t>Stockpile stabilized with vegetation and/ or silt fence</w:t>
            </w:r>
          </w:p>
        </w:tc>
        <w:tc>
          <w:tcPr>
            <w:tcW w:w="1757" w:type="dxa"/>
            <w:vAlign w:val="center"/>
            <w:hideMark/>
          </w:tcPr>
          <w:p w14:paraId="7F233B79" w14:textId="77777777" w:rsidR="00093BFC" w:rsidRPr="00093BFC" w:rsidRDefault="00093BFC" w:rsidP="00093BFC">
            <w:pPr>
              <w:rPr>
                <w:rFonts w:asciiTheme="minorHAnsi" w:hAnsiTheme="minorHAnsi"/>
                <w:sz w:val="20"/>
              </w:rPr>
            </w:pPr>
          </w:p>
        </w:tc>
        <w:tc>
          <w:tcPr>
            <w:tcW w:w="1328" w:type="dxa"/>
            <w:vAlign w:val="center"/>
            <w:hideMark/>
          </w:tcPr>
          <w:p w14:paraId="05AD95BC" w14:textId="77777777" w:rsidR="00093BFC" w:rsidRPr="00093BFC" w:rsidRDefault="00093BFC" w:rsidP="00093BFC">
            <w:pPr>
              <w:rPr>
                <w:rFonts w:asciiTheme="minorHAnsi" w:hAnsiTheme="minorHAnsi"/>
                <w:sz w:val="20"/>
              </w:rPr>
            </w:pPr>
          </w:p>
        </w:tc>
      </w:tr>
      <w:tr w:rsidR="00093BFC" w:rsidRPr="00093BFC" w14:paraId="68E16541" w14:textId="77777777" w:rsidTr="00093BFC">
        <w:trPr>
          <w:tblCellSpacing w:w="15" w:type="dxa"/>
        </w:trPr>
        <w:tc>
          <w:tcPr>
            <w:tcW w:w="0" w:type="auto"/>
            <w:vAlign w:val="center"/>
            <w:hideMark/>
          </w:tcPr>
          <w:p w14:paraId="50A50665" w14:textId="77777777" w:rsidR="00093BFC" w:rsidRPr="00093BFC" w:rsidRDefault="00093BFC" w:rsidP="00093BFC">
            <w:pPr>
              <w:rPr>
                <w:rFonts w:asciiTheme="minorHAnsi" w:hAnsiTheme="minorHAnsi"/>
                <w:sz w:val="20"/>
              </w:rPr>
            </w:pPr>
            <w:r w:rsidRPr="00093BFC">
              <w:rPr>
                <w:rFonts w:asciiTheme="minorHAnsi" w:hAnsiTheme="minorHAnsi"/>
                <w:sz w:val="20"/>
              </w:rPr>
              <w:t>Verify stockpile is not eroding</w:t>
            </w:r>
          </w:p>
        </w:tc>
        <w:tc>
          <w:tcPr>
            <w:tcW w:w="1757" w:type="dxa"/>
            <w:vAlign w:val="center"/>
            <w:hideMark/>
          </w:tcPr>
          <w:p w14:paraId="65F335C5" w14:textId="77777777" w:rsidR="00093BFC" w:rsidRPr="00093BFC" w:rsidRDefault="00093BFC" w:rsidP="00093BFC">
            <w:pPr>
              <w:rPr>
                <w:rFonts w:asciiTheme="minorHAnsi" w:hAnsiTheme="minorHAnsi"/>
                <w:sz w:val="20"/>
              </w:rPr>
            </w:pPr>
          </w:p>
        </w:tc>
        <w:tc>
          <w:tcPr>
            <w:tcW w:w="1328" w:type="dxa"/>
            <w:vAlign w:val="center"/>
            <w:hideMark/>
          </w:tcPr>
          <w:p w14:paraId="3E62A1AE" w14:textId="77777777" w:rsidR="00093BFC" w:rsidRPr="00093BFC" w:rsidRDefault="00093BFC" w:rsidP="00093BFC">
            <w:pPr>
              <w:rPr>
                <w:rFonts w:asciiTheme="minorHAnsi" w:hAnsiTheme="minorHAnsi"/>
                <w:sz w:val="20"/>
              </w:rPr>
            </w:pPr>
          </w:p>
        </w:tc>
      </w:tr>
      <w:tr w:rsidR="00093BFC" w:rsidRPr="00093BFC" w14:paraId="6934F114" w14:textId="77777777" w:rsidTr="001113F8">
        <w:trPr>
          <w:tblCellSpacing w:w="15" w:type="dxa"/>
        </w:trPr>
        <w:tc>
          <w:tcPr>
            <w:tcW w:w="9525" w:type="dxa"/>
            <w:gridSpan w:val="3"/>
            <w:shd w:val="clear" w:color="auto" w:fill="DBE5F1"/>
            <w:vAlign w:val="center"/>
            <w:hideMark/>
          </w:tcPr>
          <w:p w14:paraId="29F64EAC"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3. Structural Components</w:t>
            </w:r>
          </w:p>
        </w:tc>
      </w:tr>
      <w:tr w:rsidR="00093BFC" w:rsidRPr="00093BFC" w14:paraId="3F91E9A1" w14:textId="77777777" w:rsidTr="00093BFC">
        <w:trPr>
          <w:tblCellSpacing w:w="15" w:type="dxa"/>
        </w:trPr>
        <w:tc>
          <w:tcPr>
            <w:tcW w:w="0" w:type="auto"/>
            <w:vAlign w:val="center"/>
            <w:hideMark/>
          </w:tcPr>
          <w:p w14:paraId="2F1168E1" w14:textId="77777777" w:rsidR="00093BFC" w:rsidRPr="00093BFC" w:rsidRDefault="00093BFC" w:rsidP="00093BFC">
            <w:pPr>
              <w:rPr>
                <w:rFonts w:asciiTheme="minorHAnsi" w:hAnsiTheme="minorHAnsi"/>
                <w:sz w:val="20"/>
              </w:rPr>
            </w:pPr>
            <w:r w:rsidRPr="00093BFC">
              <w:rPr>
                <w:rFonts w:asciiTheme="minorHAnsi" w:hAnsiTheme="minorHAnsi"/>
                <w:sz w:val="20"/>
              </w:rPr>
              <w:t>Pretreatment devices (e.g., filter strip, rock diaphragm) installed per plans</w:t>
            </w:r>
          </w:p>
        </w:tc>
        <w:tc>
          <w:tcPr>
            <w:tcW w:w="1757" w:type="dxa"/>
            <w:vAlign w:val="center"/>
            <w:hideMark/>
          </w:tcPr>
          <w:p w14:paraId="49F146B2" w14:textId="77777777" w:rsidR="00093BFC" w:rsidRPr="00093BFC" w:rsidRDefault="00093BFC" w:rsidP="00093BFC">
            <w:pPr>
              <w:rPr>
                <w:rFonts w:asciiTheme="minorHAnsi" w:hAnsiTheme="minorHAnsi"/>
                <w:sz w:val="20"/>
              </w:rPr>
            </w:pPr>
          </w:p>
        </w:tc>
        <w:tc>
          <w:tcPr>
            <w:tcW w:w="1328" w:type="dxa"/>
            <w:vAlign w:val="center"/>
            <w:hideMark/>
          </w:tcPr>
          <w:p w14:paraId="4831F507" w14:textId="77777777" w:rsidR="00093BFC" w:rsidRPr="00093BFC" w:rsidRDefault="00093BFC" w:rsidP="00093BFC">
            <w:pPr>
              <w:rPr>
                <w:rFonts w:asciiTheme="minorHAnsi" w:hAnsiTheme="minorHAnsi"/>
                <w:sz w:val="20"/>
              </w:rPr>
            </w:pPr>
          </w:p>
        </w:tc>
      </w:tr>
      <w:tr w:rsidR="00093BFC" w:rsidRPr="00093BFC" w14:paraId="4EA3E0C6" w14:textId="77777777" w:rsidTr="00093BFC">
        <w:trPr>
          <w:tblCellSpacing w:w="15" w:type="dxa"/>
        </w:trPr>
        <w:tc>
          <w:tcPr>
            <w:tcW w:w="0" w:type="auto"/>
            <w:vAlign w:val="center"/>
            <w:hideMark/>
          </w:tcPr>
          <w:p w14:paraId="5BBCA864" w14:textId="77777777" w:rsidR="00093BFC" w:rsidRPr="00093BFC" w:rsidRDefault="00093BFC" w:rsidP="00093BFC">
            <w:pPr>
              <w:rPr>
                <w:rFonts w:asciiTheme="minorHAnsi" w:hAnsiTheme="minorHAnsi"/>
                <w:sz w:val="20"/>
              </w:rPr>
            </w:pPr>
            <w:r w:rsidRPr="00093BFC">
              <w:rPr>
                <w:rFonts w:asciiTheme="minorHAnsi" w:hAnsiTheme="minorHAnsi"/>
                <w:sz w:val="20"/>
              </w:rPr>
              <w:t>Inlets installed per plans</w:t>
            </w:r>
          </w:p>
        </w:tc>
        <w:tc>
          <w:tcPr>
            <w:tcW w:w="1757" w:type="dxa"/>
            <w:vAlign w:val="center"/>
            <w:hideMark/>
          </w:tcPr>
          <w:p w14:paraId="6F94FB89" w14:textId="77777777" w:rsidR="00093BFC" w:rsidRPr="00093BFC" w:rsidRDefault="00093BFC" w:rsidP="00093BFC">
            <w:pPr>
              <w:rPr>
                <w:rFonts w:asciiTheme="minorHAnsi" w:hAnsiTheme="minorHAnsi"/>
                <w:sz w:val="20"/>
              </w:rPr>
            </w:pPr>
          </w:p>
        </w:tc>
        <w:tc>
          <w:tcPr>
            <w:tcW w:w="1328" w:type="dxa"/>
            <w:vAlign w:val="center"/>
            <w:hideMark/>
          </w:tcPr>
          <w:p w14:paraId="4182B699" w14:textId="77777777" w:rsidR="00093BFC" w:rsidRPr="00093BFC" w:rsidRDefault="00093BFC" w:rsidP="00093BFC">
            <w:pPr>
              <w:rPr>
                <w:rFonts w:asciiTheme="minorHAnsi" w:hAnsiTheme="minorHAnsi"/>
                <w:sz w:val="20"/>
              </w:rPr>
            </w:pPr>
          </w:p>
        </w:tc>
      </w:tr>
      <w:tr w:rsidR="00093BFC" w:rsidRPr="00093BFC" w14:paraId="2DFFC6DD" w14:textId="77777777" w:rsidTr="00093BFC">
        <w:trPr>
          <w:tblCellSpacing w:w="15" w:type="dxa"/>
        </w:trPr>
        <w:tc>
          <w:tcPr>
            <w:tcW w:w="0" w:type="auto"/>
            <w:vAlign w:val="center"/>
            <w:hideMark/>
          </w:tcPr>
          <w:p w14:paraId="7FF2F9EC" w14:textId="77777777" w:rsidR="00093BFC" w:rsidRPr="00093BFC" w:rsidRDefault="00093BFC" w:rsidP="00093BFC">
            <w:pPr>
              <w:rPr>
                <w:rFonts w:asciiTheme="minorHAnsi" w:hAnsiTheme="minorHAnsi"/>
                <w:sz w:val="20"/>
              </w:rPr>
            </w:pPr>
            <w:r w:rsidRPr="00093BFC">
              <w:rPr>
                <w:rFonts w:asciiTheme="minorHAnsi" w:hAnsiTheme="minorHAnsi"/>
                <w:sz w:val="20"/>
              </w:rPr>
              <w:t>Outlets installed per plans</w:t>
            </w:r>
          </w:p>
        </w:tc>
        <w:tc>
          <w:tcPr>
            <w:tcW w:w="1757" w:type="dxa"/>
            <w:vAlign w:val="center"/>
            <w:hideMark/>
          </w:tcPr>
          <w:p w14:paraId="276AC574" w14:textId="77777777" w:rsidR="00093BFC" w:rsidRPr="00093BFC" w:rsidRDefault="00093BFC" w:rsidP="00093BFC">
            <w:pPr>
              <w:rPr>
                <w:rFonts w:asciiTheme="minorHAnsi" w:hAnsiTheme="minorHAnsi"/>
                <w:sz w:val="20"/>
              </w:rPr>
            </w:pPr>
          </w:p>
        </w:tc>
        <w:tc>
          <w:tcPr>
            <w:tcW w:w="1328" w:type="dxa"/>
            <w:vAlign w:val="center"/>
            <w:hideMark/>
          </w:tcPr>
          <w:p w14:paraId="4625AA36" w14:textId="77777777" w:rsidR="00093BFC" w:rsidRPr="00093BFC" w:rsidRDefault="00093BFC" w:rsidP="00093BFC">
            <w:pPr>
              <w:rPr>
                <w:rFonts w:asciiTheme="minorHAnsi" w:hAnsiTheme="minorHAnsi"/>
                <w:sz w:val="20"/>
              </w:rPr>
            </w:pPr>
          </w:p>
        </w:tc>
      </w:tr>
      <w:tr w:rsidR="00093BFC" w:rsidRPr="00093BFC" w14:paraId="6523C8DC" w14:textId="77777777" w:rsidTr="00093BFC">
        <w:trPr>
          <w:tblCellSpacing w:w="15" w:type="dxa"/>
        </w:trPr>
        <w:tc>
          <w:tcPr>
            <w:tcW w:w="0" w:type="auto"/>
            <w:vAlign w:val="center"/>
            <w:hideMark/>
          </w:tcPr>
          <w:p w14:paraId="487CDFAE" w14:textId="77777777" w:rsidR="00093BFC" w:rsidRPr="00093BFC" w:rsidRDefault="00093BFC" w:rsidP="00093BFC">
            <w:pPr>
              <w:rPr>
                <w:rFonts w:asciiTheme="minorHAnsi" w:hAnsiTheme="minorHAnsi"/>
                <w:sz w:val="20"/>
              </w:rPr>
            </w:pPr>
            <w:r w:rsidRPr="00093BFC">
              <w:rPr>
                <w:rFonts w:asciiTheme="minorHAnsi" w:hAnsiTheme="minorHAnsi"/>
                <w:sz w:val="20"/>
              </w:rPr>
              <w:t>Soil bed composition and texture conforms to specifications</w:t>
            </w:r>
          </w:p>
        </w:tc>
        <w:tc>
          <w:tcPr>
            <w:tcW w:w="1757" w:type="dxa"/>
            <w:vAlign w:val="center"/>
            <w:hideMark/>
          </w:tcPr>
          <w:p w14:paraId="799DF66A" w14:textId="77777777" w:rsidR="00093BFC" w:rsidRPr="00093BFC" w:rsidRDefault="00093BFC" w:rsidP="00093BFC">
            <w:pPr>
              <w:rPr>
                <w:rFonts w:asciiTheme="minorHAnsi" w:hAnsiTheme="minorHAnsi"/>
                <w:sz w:val="20"/>
              </w:rPr>
            </w:pPr>
          </w:p>
        </w:tc>
        <w:tc>
          <w:tcPr>
            <w:tcW w:w="1328" w:type="dxa"/>
            <w:vAlign w:val="center"/>
            <w:hideMark/>
          </w:tcPr>
          <w:p w14:paraId="3C034967" w14:textId="77777777" w:rsidR="00093BFC" w:rsidRPr="00093BFC" w:rsidRDefault="00093BFC" w:rsidP="00093BFC">
            <w:pPr>
              <w:rPr>
                <w:rFonts w:asciiTheme="minorHAnsi" w:hAnsiTheme="minorHAnsi"/>
                <w:sz w:val="20"/>
              </w:rPr>
            </w:pPr>
          </w:p>
        </w:tc>
      </w:tr>
      <w:tr w:rsidR="00093BFC" w:rsidRPr="00093BFC" w14:paraId="57A87091" w14:textId="77777777" w:rsidTr="001113F8">
        <w:trPr>
          <w:tblCellSpacing w:w="15" w:type="dxa"/>
        </w:trPr>
        <w:tc>
          <w:tcPr>
            <w:tcW w:w="9525" w:type="dxa"/>
            <w:gridSpan w:val="3"/>
            <w:shd w:val="clear" w:color="auto" w:fill="DBE5F1"/>
            <w:vAlign w:val="center"/>
            <w:hideMark/>
          </w:tcPr>
          <w:p w14:paraId="28DD94F6"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4. Vegetation</w:t>
            </w:r>
          </w:p>
        </w:tc>
      </w:tr>
      <w:tr w:rsidR="00093BFC" w:rsidRPr="00093BFC" w14:paraId="465EA171" w14:textId="77777777" w:rsidTr="00093BFC">
        <w:trPr>
          <w:tblCellSpacing w:w="15" w:type="dxa"/>
        </w:trPr>
        <w:tc>
          <w:tcPr>
            <w:tcW w:w="0" w:type="auto"/>
            <w:vAlign w:val="center"/>
            <w:hideMark/>
          </w:tcPr>
          <w:p w14:paraId="73F3444A" w14:textId="77777777" w:rsidR="00093BFC" w:rsidRPr="00093BFC" w:rsidRDefault="00093BFC" w:rsidP="00093BFC">
            <w:pPr>
              <w:rPr>
                <w:rFonts w:asciiTheme="minorHAnsi" w:hAnsiTheme="minorHAnsi"/>
                <w:sz w:val="20"/>
              </w:rPr>
            </w:pPr>
            <w:r w:rsidRPr="00093BFC">
              <w:rPr>
                <w:rFonts w:asciiTheme="minorHAnsi" w:hAnsiTheme="minorHAnsi"/>
                <w:sz w:val="20"/>
              </w:rPr>
              <w:t>For native wet swales, plants and materials ordered 6 months prior to construction</w:t>
            </w:r>
          </w:p>
        </w:tc>
        <w:tc>
          <w:tcPr>
            <w:tcW w:w="1757" w:type="dxa"/>
            <w:vAlign w:val="center"/>
            <w:hideMark/>
          </w:tcPr>
          <w:p w14:paraId="568FAE03" w14:textId="77777777" w:rsidR="00093BFC" w:rsidRPr="00093BFC" w:rsidRDefault="00093BFC" w:rsidP="00093BFC">
            <w:pPr>
              <w:rPr>
                <w:rFonts w:asciiTheme="minorHAnsi" w:hAnsiTheme="minorHAnsi"/>
                <w:sz w:val="20"/>
              </w:rPr>
            </w:pPr>
          </w:p>
        </w:tc>
        <w:tc>
          <w:tcPr>
            <w:tcW w:w="1328" w:type="dxa"/>
            <w:vAlign w:val="center"/>
            <w:hideMark/>
          </w:tcPr>
          <w:p w14:paraId="61138EEA" w14:textId="77777777" w:rsidR="00093BFC" w:rsidRPr="00093BFC" w:rsidRDefault="00093BFC" w:rsidP="00093BFC">
            <w:pPr>
              <w:rPr>
                <w:rFonts w:asciiTheme="minorHAnsi" w:hAnsiTheme="minorHAnsi"/>
                <w:sz w:val="20"/>
              </w:rPr>
            </w:pPr>
          </w:p>
        </w:tc>
      </w:tr>
      <w:tr w:rsidR="00093BFC" w:rsidRPr="00093BFC" w14:paraId="3C40C45F" w14:textId="77777777" w:rsidTr="00093BFC">
        <w:trPr>
          <w:tblCellSpacing w:w="15" w:type="dxa"/>
        </w:trPr>
        <w:tc>
          <w:tcPr>
            <w:tcW w:w="0" w:type="auto"/>
            <w:vAlign w:val="center"/>
            <w:hideMark/>
          </w:tcPr>
          <w:p w14:paraId="37643E3F" w14:textId="77777777" w:rsidR="00093BFC" w:rsidRPr="00093BFC" w:rsidRDefault="00093BFC" w:rsidP="00093BFC">
            <w:pPr>
              <w:rPr>
                <w:rFonts w:asciiTheme="minorHAnsi" w:hAnsiTheme="minorHAnsi"/>
                <w:sz w:val="20"/>
              </w:rPr>
            </w:pPr>
            <w:r w:rsidRPr="00093BFC">
              <w:rPr>
                <w:rFonts w:asciiTheme="minorHAnsi" w:hAnsiTheme="minorHAnsi"/>
                <w:sz w:val="20"/>
              </w:rPr>
              <w:t>For native wet swales, construction planned to allow for adequate planting and establishment of plant community</w:t>
            </w:r>
          </w:p>
        </w:tc>
        <w:tc>
          <w:tcPr>
            <w:tcW w:w="1757" w:type="dxa"/>
            <w:vAlign w:val="center"/>
            <w:hideMark/>
          </w:tcPr>
          <w:p w14:paraId="1BB4DAB2" w14:textId="77777777" w:rsidR="00093BFC" w:rsidRPr="00093BFC" w:rsidRDefault="00093BFC" w:rsidP="00093BFC">
            <w:pPr>
              <w:rPr>
                <w:rFonts w:asciiTheme="minorHAnsi" w:hAnsiTheme="minorHAnsi"/>
                <w:sz w:val="20"/>
              </w:rPr>
            </w:pPr>
          </w:p>
        </w:tc>
        <w:tc>
          <w:tcPr>
            <w:tcW w:w="1328" w:type="dxa"/>
            <w:vAlign w:val="center"/>
            <w:hideMark/>
          </w:tcPr>
          <w:p w14:paraId="0436900C" w14:textId="77777777" w:rsidR="00093BFC" w:rsidRPr="00093BFC" w:rsidRDefault="00093BFC" w:rsidP="00093BFC">
            <w:pPr>
              <w:rPr>
                <w:rFonts w:asciiTheme="minorHAnsi" w:hAnsiTheme="minorHAnsi"/>
                <w:sz w:val="20"/>
              </w:rPr>
            </w:pPr>
          </w:p>
        </w:tc>
      </w:tr>
      <w:tr w:rsidR="00093BFC" w:rsidRPr="00093BFC" w14:paraId="647C5EF3" w14:textId="77777777" w:rsidTr="00093BFC">
        <w:trPr>
          <w:tblCellSpacing w:w="15" w:type="dxa"/>
        </w:trPr>
        <w:tc>
          <w:tcPr>
            <w:tcW w:w="0" w:type="auto"/>
            <w:vAlign w:val="center"/>
            <w:hideMark/>
          </w:tcPr>
          <w:p w14:paraId="1BBA4A34" w14:textId="77777777" w:rsidR="00093BFC" w:rsidRPr="00093BFC" w:rsidRDefault="00093BFC" w:rsidP="00093BFC">
            <w:pPr>
              <w:rPr>
                <w:rFonts w:asciiTheme="minorHAnsi" w:hAnsiTheme="minorHAnsi"/>
                <w:sz w:val="20"/>
              </w:rPr>
            </w:pPr>
            <w:r w:rsidRPr="00093BFC">
              <w:rPr>
                <w:rFonts w:asciiTheme="minorHAnsi" w:hAnsiTheme="minorHAnsi"/>
                <w:sz w:val="20"/>
              </w:rPr>
              <w:t>Complies with planting specs</w:t>
            </w:r>
          </w:p>
        </w:tc>
        <w:tc>
          <w:tcPr>
            <w:tcW w:w="1757" w:type="dxa"/>
            <w:vAlign w:val="center"/>
            <w:hideMark/>
          </w:tcPr>
          <w:p w14:paraId="54BD70A0" w14:textId="77777777" w:rsidR="00093BFC" w:rsidRPr="00093BFC" w:rsidRDefault="00093BFC" w:rsidP="00093BFC">
            <w:pPr>
              <w:rPr>
                <w:rFonts w:asciiTheme="minorHAnsi" w:hAnsiTheme="minorHAnsi"/>
                <w:sz w:val="20"/>
              </w:rPr>
            </w:pPr>
          </w:p>
        </w:tc>
        <w:tc>
          <w:tcPr>
            <w:tcW w:w="1328" w:type="dxa"/>
            <w:vAlign w:val="center"/>
            <w:hideMark/>
          </w:tcPr>
          <w:p w14:paraId="02968BC3" w14:textId="77777777" w:rsidR="00093BFC" w:rsidRPr="00093BFC" w:rsidRDefault="00093BFC" w:rsidP="00093BFC">
            <w:pPr>
              <w:rPr>
                <w:rFonts w:asciiTheme="minorHAnsi" w:hAnsiTheme="minorHAnsi"/>
                <w:sz w:val="20"/>
              </w:rPr>
            </w:pPr>
          </w:p>
        </w:tc>
      </w:tr>
      <w:tr w:rsidR="00093BFC" w:rsidRPr="00093BFC" w14:paraId="5C7BAF60" w14:textId="77777777" w:rsidTr="00093BFC">
        <w:trPr>
          <w:tblCellSpacing w:w="15" w:type="dxa"/>
        </w:trPr>
        <w:tc>
          <w:tcPr>
            <w:tcW w:w="0" w:type="auto"/>
            <w:vAlign w:val="center"/>
            <w:hideMark/>
          </w:tcPr>
          <w:p w14:paraId="12538971" w14:textId="77777777" w:rsidR="00093BFC" w:rsidRPr="00093BFC" w:rsidRDefault="00093BFC" w:rsidP="00093BFC">
            <w:pPr>
              <w:rPr>
                <w:rFonts w:asciiTheme="minorHAnsi" w:hAnsiTheme="minorHAnsi"/>
                <w:sz w:val="20"/>
              </w:rPr>
            </w:pPr>
            <w:r w:rsidRPr="00093BFC">
              <w:rPr>
                <w:rFonts w:asciiTheme="minorHAnsi" w:hAnsiTheme="minorHAnsi"/>
                <w:sz w:val="20"/>
              </w:rPr>
              <w:t>Topsoil complies with specs in composition and placement</w:t>
            </w:r>
          </w:p>
        </w:tc>
        <w:tc>
          <w:tcPr>
            <w:tcW w:w="1757" w:type="dxa"/>
            <w:vAlign w:val="center"/>
            <w:hideMark/>
          </w:tcPr>
          <w:p w14:paraId="29CC7384" w14:textId="77777777" w:rsidR="00093BFC" w:rsidRPr="00093BFC" w:rsidRDefault="00093BFC" w:rsidP="00093BFC">
            <w:pPr>
              <w:rPr>
                <w:rFonts w:asciiTheme="minorHAnsi" w:hAnsiTheme="minorHAnsi"/>
                <w:sz w:val="20"/>
              </w:rPr>
            </w:pPr>
          </w:p>
        </w:tc>
        <w:tc>
          <w:tcPr>
            <w:tcW w:w="1328" w:type="dxa"/>
            <w:vAlign w:val="center"/>
            <w:hideMark/>
          </w:tcPr>
          <w:p w14:paraId="23786306" w14:textId="77777777" w:rsidR="00093BFC" w:rsidRPr="00093BFC" w:rsidRDefault="00093BFC" w:rsidP="00093BFC">
            <w:pPr>
              <w:rPr>
                <w:rFonts w:asciiTheme="minorHAnsi" w:hAnsiTheme="minorHAnsi"/>
                <w:sz w:val="20"/>
              </w:rPr>
            </w:pPr>
          </w:p>
        </w:tc>
      </w:tr>
      <w:tr w:rsidR="00093BFC" w:rsidRPr="00093BFC" w14:paraId="1F01ED25" w14:textId="77777777" w:rsidTr="00093BFC">
        <w:trPr>
          <w:tblCellSpacing w:w="15" w:type="dxa"/>
        </w:trPr>
        <w:tc>
          <w:tcPr>
            <w:tcW w:w="0" w:type="auto"/>
            <w:vAlign w:val="center"/>
            <w:hideMark/>
          </w:tcPr>
          <w:p w14:paraId="1003D9AF" w14:textId="77777777" w:rsidR="00093BFC" w:rsidRPr="00093BFC" w:rsidRDefault="00093BFC" w:rsidP="00093BFC">
            <w:pPr>
              <w:rPr>
                <w:rFonts w:asciiTheme="minorHAnsi" w:hAnsiTheme="minorHAnsi"/>
                <w:sz w:val="20"/>
              </w:rPr>
            </w:pPr>
            <w:r w:rsidRPr="00093BFC">
              <w:rPr>
                <w:rFonts w:asciiTheme="minorHAnsi" w:hAnsiTheme="minorHAnsi"/>
                <w:sz w:val="20"/>
              </w:rPr>
              <w:t>Soil properly stabilized for permanent erosion control</w:t>
            </w:r>
          </w:p>
        </w:tc>
        <w:tc>
          <w:tcPr>
            <w:tcW w:w="1757" w:type="dxa"/>
            <w:vAlign w:val="center"/>
            <w:hideMark/>
          </w:tcPr>
          <w:p w14:paraId="7EC2BFF3" w14:textId="77777777" w:rsidR="00093BFC" w:rsidRPr="00093BFC" w:rsidRDefault="00093BFC" w:rsidP="00093BFC">
            <w:pPr>
              <w:rPr>
                <w:rFonts w:asciiTheme="minorHAnsi" w:hAnsiTheme="minorHAnsi"/>
                <w:sz w:val="20"/>
              </w:rPr>
            </w:pPr>
          </w:p>
        </w:tc>
        <w:tc>
          <w:tcPr>
            <w:tcW w:w="1328" w:type="dxa"/>
            <w:vAlign w:val="center"/>
            <w:hideMark/>
          </w:tcPr>
          <w:p w14:paraId="104AC205" w14:textId="77777777" w:rsidR="00093BFC" w:rsidRPr="00093BFC" w:rsidRDefault="00093BFC" w:rsidP="00093BFC">
            <w:pPr>
              <w:rPr>
                <w:rFonts w:asciiTheme="minorHAnsi" w:hAnsiTheme="minorHAnsi"/>
                <w:sz w:val="20"/>
              </w:rPr>
            </w:pPr>
          </w:p>
        </w:tc>
      </w:tr>
      <w:tr w:rsidR="00093BFC" w:rsidRPr="00093BFC" w14:paraId="3FF067FB" w14:textId="77777777" w:rsidTr="001113F8">
        <w:trPr>
          <w:tblCellSpacing w:w="15" w:type="dxa"/>
        </w:trPr>
        <w:tc>
          <w:tcPr>
            <w:tcW w:w="9525" w:type="dxa"/>
            <w:gridSpan w:val="3"/>
            <w:shd w:val="clear" w:color="auto" w:fill="DBE5F1"/>
            <w:vAlign w:val="center"/>
            <w:hideMark/>
          </w:tcPr>
          <w:p w14:paraId="27F3682E"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5. Final Inspection</w:t>
            </w:r>
          </w:p>
        </w:tc>
      </w:tr>
      <w:tr w:rsidR="00093BFC" w:rsidRPr="00093BFC" w14:paraId="599DA443" w14:textId="77777777" w:rsidTr="00093BFC">
        <w:trPr>
          <w:tblCellSpacing w:w="15" w:type="dxa"/>
        </w:trPr>
        <w:tc>
          <w:tcPr>
            <w:tcW w:w="0" w:type="auto"/>
            <w:vAlign w:val="center"/>
            <w:hideMark/>
          </w:tcPr>
          <w:p w14:paraId="04D1D5AA" w14:textId="77777777" w:rsidR="00093BFC" w:rsidRPr="00093BFC" w:rsidRDefault="00093BFC" w:rsidP="00093BFC">
            <w:pPr>
              <w:rPr>
                <w:rFonts w:asciiTheme="minorHAnsi" w:hAnsiTheme="minorHAnsi"/>
                <w:sz w:val="20"/>
              </w:rPr>
            </w:pPr>
            <w:r w:rsidRPr="00093BFC">
              <w:rPr>
                <w:rFonts w:asciiTheme="minorHAnsi" w:hAnsiTheme="minorHAnsi"/>
                <w:sz w:val="20"/>
              </w:rPr>
              <w:lastRenderedPageBreak/>
              <w:t>Dimensions per plans</w:t>
            </w:r>
          </w:p>
        </w:tc>
        <w:tc>
          <w:tcPr>
            <w:tcW w:w="1757" w:type="dxa"/>
            <w:vAlign w:val="center"/>
            <w:hideMark/>
          </w:tcPr>
          <w:p w14:paraId="00FE8732" w14:textId="77777777" w:rsidR="00093BFC" w:rsidRPr="00093BFC" w:rsidRDefault="00093BFC" w:rsidP="00093BFC">
            <w:pPr>
              <w:rPr>
                <w:rFonts w:asciiTheme="minorHAnsi" w:hAnsiTheme="minorHAnsi"/>
                <w:sz w:val="20"/>
              </w:rPr>
            </w:pPr>
          </w:p>
        </w:tc>
        <w:tc>
          <w:tcPr>
            <w:tcW w:w="1328" w:type="dxa"/>
            <w:vAlign w:val="center"/>
            <w:hideMark/>
          </w:tcPr>
          <w:p w14:paraId="3F9531A0" w14:textId="77777777" w:rsidR="00093BFC" w:rsidRPr="00093BFC" w:rsidRDefault="00093BFC" w:rsidP="00093BFC">
            <w:pPr>
              <w:rPr>
                <w:rFonts w:asciiTheme="minorHAnsi" w:hAnsiTheme="minorHAnsi"/>
                <w:sz w:val="20"/>
              </w:rPr>
            </w:pPr>
          </w:p>
        </w:tc>
      </w:tr>
      <w:tr w:rsidR="00093BFC" w:rsidRPr="00093BFC" w14:paraId="14690CB0" w14:textId="77777777" w:rsidTr="00093BFC">
        <w:trPr>
          <w:tblCellSpacing w:w="15" w:type="dxa"/>
        </w:trPr>
        <w:tc>
          <w:tcPr>
            <w:tcW w:w="0" w:type="auto"/>
            <w:vAlign w:val="center"/>
            <w:hideMark/>
          </w:tcPr>
          <w:p w14:paraId="0FB37B2E" w14:textId="77777777" w:rsidR="00093BFC" w:rsidRPr="00093BFC" w:rsidRDefault="00093BFC" w:rsidP="00093BFC">
            <w:pPr>
              <w:rPr>
                <w:rFonts w:asciiTheme="minorHAnsi" w:hAnsiTheme="minorHAnsi"/>
                <w:sz w:val="20"/>
              </w:rPr>
            </w:pPr>
            <w:r w:rsidRPr="00093BFC">
              <w:rPr>
                <w:rFonts w:asciiTheme="minorHAnsi" w:hAnsiTheme="minorHAnsi"/>
                <w:sz w:val="20"/>
              </w:rPr>
              <w:t>Pre-treatment operational</w:t>
            </w:r>
          </w:p>
        </w:tc>
        <w:tc>
          <w:tcPr>
            <w:tcW w:w="1757" w:type="dxa"/>
            <w:vAlign w:val="center"/>
            <w:hideMark/>
          </w:tcPr>
          <w:p w14:paraId="73894935" w14:textId="77777777" w:rsidR="00093BFC" w:rsidRPr="00093BFC" w:rsidRDefault="00093BFC" w:rsidP="00093BFC">
            <w:pPr>
              <w:rPr>
                <w:rFonts w:asciiTheme="minorHAnsi" w:hAnsiTheme="minorHAnsi"/>
                <w:sz w:val="20"/>
              </w:rPr>
            </w:pPr>
          </w:p>
        </w:tc>
        <w:tc>
          <w:tcPr>
            <w:tcW w:w="1328" w:type="dxa"/>
            <w:vAlign w:val="center"/>
            <w:hideMark/>
          </w:tcPr>
          <w:p w14:paraId="74CA6A9D" w14:textId="77777777" w:rsidR="00093BFC" w:rsidRPr="00093BFC" w:rsidRDefault="00093BFC" w:rsidP="00093BFC">
            <w:pPr>
              <w:rPr>
                <w:rFonts w:asciiTheme="minorHAnsi" w:hAnsiTheme="minorHAnsi"/>
                <w:sz w:val="20"/>
              </w:rPr>
            </w:pPr>
          </w:p>
        </w:tc>
      </w:tr>
      <w:tr w:rsidR="00093BFC" w:rsidRPr="00093BFC" w14:paraId="3F1F67AD" w14:textId="77777777" w:rsidTr="00093BFC">
        <w:trPr>
          <w:tblCellSpacing w:w="15" w:type="dxa"/>
        </w:trPr>
        <w:tc>
          <w:tcPr>
            <w:tcW w:w="0" w:type="auto"/>
            <w:vAlign w:val="center"/>
            <w:hideMark/>
          </w:tcPr>
          <w:p w14:paraId="1D1874F6" w14:textId="77777777" w:rsidR="00093BFC" w:rsidRPr="00093BFC" w:rsidRDefault="00093BFC" w:rsidP="00093BFC">
            <w:pPr>
              <w:rPr>
                <w:rFonts w:asciiTheme="minorHAnsi" w:hAnsiTheme="minorHAnsi"/>
                <w:sz w:val="20"/>
              </w:rPr>
            </w:pPr>
            <w:r w:rsidRPr="00093BFC">
              <w:rPr>
                <w:rFonts w:asciiTheme="minorHAnsi" w:hAnsiTheme="minorHAnsi"/>
                <w:sz w:val="20"/>
              </w:rPr>
              <w:t>Inlet/outlet operational</w:t>
            </w:r>
          </w:p>
        </w:tc>
        <w:tc>
          <w:tcPr>
            <w:tcW w:w="1757" w:type="dxa"/>
            <w:vAlign w:val="center"/>
            <w:hideMark/>
          </w:tcPr>
          <w:p w14:paraId="4E4BBD9C" w14:textId="77777777" w:rsidR="00093BFC" w:rsidRPr="00093BFC" w:rsidRDefault="00093BFC" w:rsidP="00093BFC">
            <w:pPr>
              <w:rPr>
                <w:rFonts w:asciiTheme="minorHAnsi" w:hAnsiTheme="minorHAnsi"/>
                <w:sz w:val="20"/>
              </w:rPr>
            </w:pPr>
          </w:p>
        </w:tc>
        <w:tc>
          <w:tcPr>
            <w:tcW w:w="1328" w:type="dxa"/>
            <w:vAlign w:val="center"/>
            <w:hideMark/>
          </w:tcPr>
          <w:p w14:paraId="4AB5E502" w14:textId="77777777" w:rsidR="00093BFC" w:rsidRPr="00093BFC" w:rsidRDefault="00093BFC" w:rsidP="00093BFC">
            <w:pPr>
              <w:rPr>
                <w:rFonts w:asciiTheme="minorHAnsi" w:hAnsiTheme="minorHAnsi"/>
                <w:sz w:val="20"/>
              </w:rPr>
            </w:pPr>
          </w:p>
        </w:tc>
      </w:tr>
      <w:tr w:rsidR="00093BFC" w:rsidRPr="00093BFC" w14:paraId="28DB036A" w14:textId="77777777" w:rsidTr="00093BFC">
        <w:trPr>
          <w:tblCellSpacing w:w="15" w:type="dxa"/>
        </w:trPr>
        <w:tc>
          <w:tcPr>
            <w:tcW w:w="0" w:type="auto"/>
            <w:vAlign w:val="center"/>
            <w:hideMark/>
          </w:tcPr>
          <w:p w14:paraId="32D92B8B" w14:textId="77777777" w:rsidR="00093BFC" w:rsidRPr="00093BFC" w:rsidRDefault="00093BFC" w:rsidP="00093BFC">
            <w:pPr>
              <w:rPr>
                <w:rFonts w:asciiTheme="minorHAnsi" w:hAnsiTheme="minorHAnsi"/>
                <w:sz w:val="20"/>
              </w:rPr>
            </w:pPr>
            <w:r w:rsidRPr="00093BFC">
              <w:rPr>
                <w:rFonts w:asciiTheme="minorHAnsi" w:hAnsiTheme="minorHAnsi"/>
                <w:sz w:val="20"/>
              </w:rPr>
              <w:t>Vegetation established per specifications</w:t>
            </w:r>
          </w:p>
        </w:tc>
        <w:tc>
          <w:tcPr>
            <w:tcW w:w="1757" w:type="dxa"/>
            <w:vAlign w:val="center"/>
            <w:hideMark/>
          </w:tcPr>
          <w:p w14:paraId="50684937" w14:textId="77777777" w:rsidR="00093BFC" w:rsidRPr="00093BFC" w:rsidRDefault="00093BFC" w:rsidP="00093BFC">
            <w:pPr>
              <w:rPr>
                <w:rFonts w:asciiTheme="minorHAnsi" w:hAnsiTheme="minorHAnsi"/>
                <w:sz w:val="20"/>
              </w:rPr>
            </w:pPr>
          </w:p>
        </w:tc>
        <w:tc>
          <w:tcPr>
            <w:tcW w:w="1328" w:type="dxa"/>
            <w:vAlign w:val="center"/>
            <w:hideMark/>
          </w:tcPr>
          <w:p w14:paraId="4BCD9507" w14:textId="77777777" w:rsidR="00093BFC" w:rsidRPr="00093BFC" w:rsidRDefault="00093BFC" w:rsidP="00093BFC">
            <w:pPr>
              <w:rPr>
                <w:rFonts w:asciiTheme="minorHAnsi" w:hAnsiTheme="minorHAnsi"/>
                <w:sz w:val="20"/>
              </w:rPr>
            </w:pPr>
          </w:p>
        </w:tc>
      </w:tr>
      <w:tr w:rsidR="00093BFC" w:rsidRPr="00093BFC" w14:paraId="09112D27" w14:textId="77777777" w:rsidTr="00093BFC">
        <w:trPr>
          <w:tblCellSpacing w:w="15" w:type="dxa"/>
        </w:trPr>
        <w:tc>
          <w:tcPr>
            <w:tcW w:w="0" w:type="auto"/>
            <w:vAlign w:val="center"/>
            <w:hideMark/>
          </w:tcPr>
          <w:p w14:paraId="751EB320" w14:textId="77777777" w:rsidR="00093BFC" w:rsidRPr="00093BFC" w:rsidRDefault="00093BFC" w:rsidP="00093BFC">
            <w:pPr>
              <w:rPr>
                <w:rFonts w:asciiTheme="minorHAnsi" w:hAnsiTheme="minorHAnsi"/>
                <w:sz w:val="20"/>
              </w:rPr>
            </w:pPr>
            <w:r w:rsidRPr="00093BFC">
              <w:rPr>
                <w:rFonts w:asciiTheme="minorHAnsi" w:hAnsiTheme="minorHAnsi"/>
                <w:sz w:val="20"/>
              </w:rPr>
              <w:t>Construction generated sediments removed</w:t>
            </w:r>
          </w:p>
        </w:tc>
        <w:tc>
          <w:tcPr>
            <w:tcW w:w="1757" w:type="dxa"/>
            <w:vAlign w:val="center"/>
            <w:hideMark/>
          </w:tcPr>
          <w:p w14:paraId="35CAC69D" w14:textId="77777777" w:rsidR="00093BFC" w:rsidRPr="00093BFC" w:rsidRDefault="00093BFC" w:rsidP="00093BFC">
            <w:pPr>
              <w:rPr>
                <w:rFonts w:asciiTheme="minorHAnsi" w:hAnsiTheme="minorHAnsi"/>
                <w:sz w:val="20"/>
              </w:rPr>
            </w:pPr>
          </w:p>
        </w:tc>
        <w:tc>
          <w:tcPr>
            <w:tcW w:w="1328" w:type="dxa"/>
            <w:vAlign w:val="center"/>
            <w:hideMark/>
          </w:tcPr>
          <w:p w14:paraId="3F3255C5" w14:textId="77777777" w:rsidR="00093BFC" w:rsidRPr="00093BFC" w:rsidRDefault="00093BFC" w:rsidP="00093BFC">
            <w:pPr>
              <w:rPr>
                <w:rFonts w:asciiTheme="minorHAnsi" w:hAnsiTheme="minorHAnsi"/>
                <w:sz w:val="20"/>
              </w:rPr>
            </w:pPr>
          </w:p>
        </w:tc>
      </w:tr>
      <w:tr w:rsidR="00093BFC" w:rsidRPr="00093BFC" w14:paraId="51DB85C5" w14:textId="77777777" w:rsidTr="00093BFC">
        <w:trPr>
          <w:tblCellSpacing w:w="15" w:type="dxa"/>
        </w:trPr>
        <w:tc>
          <w:tcPr>
            <w:tcW w:w="0" w:type="auto"/>
            <w:vAlign w:val="center"/>
            <w:hideMark/>
          </w:tcPr>
          <w:p w14:paraId="72FDE8B0" w14:textId="77777777" w:rsidR="00093BFC" w:rsidRPr="00093BFC" w:rsidRDefault="00093BFC" w:rsidP="00093BFC">
            <w:pPr>
              <w:rPr>
                <w:rFonts w:asciiTheme="minorHAnsi" w:hAnsiTheme="minorHAnsi"/>
                <w:sz w:val="20"/>
              </w:rPr>
            </w:pPr>
            <w:r w:rsidRPr="00093BFC">
              <w:rPr>
                <w:rFonts w:asciiTheme="minorHAnsi" w:hAnsiTheme="minorHAnsi"/>
                <w:sz w:val="20"/>
              </w:rPr>
              <w:t>Contributing drainage area stabilized before flow is diverted to the practice</w:t>
            </w:r>
          </w:p>
        </w:tc>
        <w:tc>
          <w:tcPr>
            <w:tcW w:w="1757" w:type="dxa"/>
            <w:vAlign w:val="center"/>
            <w:hideMark/>
          </w:tcPr>
          <w:p w14:paraId="11D498A2" w14:textId="77777777" w:rsidR="00093BFC" w:rsidRPr="00093BFC" w:rsidRDefault="00093BFC" w:rsidP="00093BFC">
            <w:pPr>
              <w:rPr>
                <w:rFonts w:asciiTheme="minorHAnsi" w:hAnsiTheme="minorHAnsi"/>
                <w:sz w:val="20"/>
              </w:rPr>
            </w:pPr>
          </w:p>
        </w:tc>
        <w:tc>
          <w:tcPr>
            <w:tcW w:w="1328" w:type="dxa"/>
            <w:vAlign w:val="center"/>
            <w:hideMark/>
          </w:tcPr>
          <w:p w14:paraId="23F03986" w14:textId="77777777" w:rsidR="00093BFC" w:rsidRPr="00093BFC" w:rsidRDefault="00093BFC" w:rsidP="00093BFC">
            <w:pPr>
              <w:rPr>
                <w:rFonts w:asciiTheme="minorHAnsi" w:hAnsiTheme="minorHAnsi"/>
                <w:sz w:val="20"/>
              </w:rPr>
            </w:pPr>
          </w:p>
        </w:tc>
      </w:tr>
      <w:tr w:rsidR="00093BFC" w:rsidRPr="00093BFC" w14:paraId="5909EAB5" w14:textId="77777777" w:rsidTr="00093BFC">
        <w:trPr>
          <w:tblCellSpacing w:w="15" w:type="dxa"/>
        </w:trPr>
        <w:tc>
          <w:tcPr>
            <w:tcW w:w="9525" w:type="dxa"/>
            <w:gridSpan w:val="3"/>
            <w:vAlign w:val="center"/>
            <w:hideMark/>
          </w:tcPr>
          <w:p w14:paraId="6DA7CA54" w14:textId="77777777" w:rsidR="00093BFC" w:rsidRPr="00093BFC" w:rsidRDefault="00093BFC" w:rsidP="00093BFC">
            <w:pPr>
              <w:rPr>
                <w:rFonts w:asciiTheme="minorHAnsi" w:hAnsiTheme="minorHAnsi"/>
                <w:sz w:val="20"/>
              </w:rPr>
            </w:pPr>
            <w:r w:rsidRPr="00093BFC">
              <w:rPr>
                <w:rFonts w:asciiTheme="minorHAnsi" w:hAnsiTheme="minorHAnsi"/>
                <w:sz w:val="20"/>
              </w:rPr>
              <w:t xml:space="preserve">Comments: </w:t>
            </w:r>
          </w:p>
        </w:tc>
      </w:tr>
      <w:tr w:rsidR="00093BFC" w:rsidRPr="00093BFC" w14:paraId="372153CA" w14:textId="77777777" w:rsidTr="00093BFC">
        <w:trPr>
          <w:tblCellSpacing w:w="15" w:type="dxa"/>
        </w:trPr>
        <w:tc>
          <w:tcPr>
            <w:tcW w:w="9525" w:type="dxa"/>
            <w:gridSpan w:val="3"/>
            <w:vAlign w:val="center"/>
            <w:hideMark/>
          </w:tcPr>
          <w:p w14:paraId="6C7DF4B2" w14:textId="77777777" w:rsidR="00093BFC" w:rsidRPr="00093BFC" w:rsidRDefault="00093BFC" w:rsidP="00093BFC">
            <w:pPr>
              <w:rPr>
                <w:rFonts w:asciiTheme="minorHAnsi" w:hAnsiTheme="minorHAnsi"/>
                <w:sz w:val="20"/>
              </w:rPr>
            </w:pPr>
            <w:r w:rsidRPr="00093BFC">
              <w:rPr>
                <w:rFonts w:asciiTheme="minorHAnsi" w:hAnsiTheme="minorHAnsi"/>
                <w:sz w:val="20"/>
              </w:rPr>
              <w:t xml:space="preserve">Actions to be taken: </w:t>
            </w:r>
          </w:p>
        </w:tc>
      </w:tr>
    </w:tbl>
    <w:p w14:paraId="300D12EA" w14:textId="77777777" w:rsidR="00093BFC" w:rsidRPr="00093BFC" w:rsidRDefault="00093BFC" w:rsidP="00C86B4D">
      <w:pPr>
        <w:pStyle w:val="BodyText"/>
        <w:numPr>
          <w:ilvl w:val="1"/>
          <w:numId w:val="1"/>
        </w:numPr>
        <w:ind w:left="360"/>
        <w:rPr>
          <w:rFonts w:asciiTheme="minorHAnsi" w:hAnsiTheme="minorHAnsi"/>
          <w:b/>
          <w:color w:val="1F497D" w:themeColor="text2"/>
          <w:sz w:val="24"/>
        </w:rPr>
      </w:pPr>
      <w:r w:rsidRPr="00093BFC">
        <w:rPr>
          <w:rFonts w:asciiTheme="minorHAnsi" w:hAnsiTheme="minorHAnsi"/>
          <w:b/>
          <w:color w:val="1F497D" w:themeColor="text2"/>
          <w:sz w:val="24"/>
        </w:rPr>
        <w:t>Post-construction operation and maintenance</w:t>
      </w:r>
    </w:p>
    <w:p w14:paraId="009B77D9" w14:textId="61953A0B" w:rsidR="00093BFC" w:rsidRPr="00093BFC" w:rsidRDefault="00093BFC" w:rsidP="00093BFC">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Proper maintenance is critical to the successful operation of a </w:t>
      </w:r>
      <w:r w:rsidR="001343D1">
        <w:rPr>
          <w:rFonts w:asciiTheme="minorHAnsi" w:hAnsiTheme="minorHAnsi"/>
          <w:sz w:val="20"/>
          <w:szCs w:val="20"/>
        </w:rPr>
        <w:t>wet swale</w:t>
      </w:r>
      <w:r w:rsidRPr="00093BFC">
        <w:rPr>
          <w:rFonts w:asciiTheme="minorHAnsi" w:hAnsiTheme="minorHAnsi"/>
          <w:sz w:val="20"/>
          <w:szCs w:val="20"/>
        </w:rPr>
        <w:t xml:space="preserve">. Without regular maintenance, </w:t>
      </w:r>
      <w:r w:rsidR="001343D1">
        <w:rPr>
          <w:rFonts w:asciiTheme="minorHAnsi" w:hAnsiTheme="minorHAnsi"/>
          <w:sz w:val="20"/>
          <w:szCs w:val="20"/>
        </w:rPr>
        <w:t>wet swales can fill in with sediment and lose important vegetation</w:t>
      </w:r>
      <w:r w:rsidRPr="00093BFC">
        <w:rPr>
          <w:rFonts w:asciiTheme="minorHAnsi" w:hAnsiTheme="minorHAnsi"/>
          <w:sz w:val="20"/>
          <w:szCs w:val="20"/>
        </w:rPr>
        <w:t>.</w:t>
      </w:r>
      <w:r w:rsidR="00A43732">
        <w:rPr>
          <w:rFonts w:asciiTheme="minorHAnsi" w:hAnsiTheme="minorHAnsi"/>
          <w:sz w:val="20"/>
          <w:szCs w:val="20"/>
        </w:rPr>
        <w:t xml:space="preserve"> This can lead to a</w:t>
      </w:r>
      <w:r w:rsidRPr="00093BFC">
        <w:rPr>
          <w:rFonts w:asciiTheme="minorHAnsi" w:hAnsiTheme="minorHAnsi"/>
          <w:sz w:val="20"/>
          <w:szCs w:val="20"/>
        </w:rPr>
        <w:t xml:space="preserve"> reduction or elimination of pollutant removal capacity.</w:t>
      </w:r>
    </w:p>
    <w:p w14:paraId="3B0F0BE2" w14:textId="77777777" w:rsidR="00093BFC" w:rsidRPr="00093BFC" w:rsidRDefault="00093BFC" w:rsidP="00093BFC">
      <w:pPr>
        <w:ind w:left="720"/>
        <w:rPr>
          <w:rFonts w:asciiTheme="minorHAnsi" w:hAnsiTheme="minorHAnsi"/>
          <w:color w:val="C0504D" w:themeColor="accent2"/>
          <w:sz w:val="20"/>
        </w:rPr>
      </w:pPr>
      <w:r w:rsidRPr="00093BFC">
        <w:rPr>
          <w:rFonts w:asciiTheme="minorHAnsi" w:hAnsiTheme="minorHAnsi"/>
          <w:b/>
          <w:bCs/>
          <w:color w:val="C0504D" w:themeColor="accent2"/>
          <w:sz w:val="20"/>
        </w:rPr>
        <w:t>Warning:</w:t>
      </w:r>
      <w:r w:rsidRPr="00093BFC">
        <w:rPr>
          <w:rFonts w:asciiTheme="minorHAnsi" w:hAnsiTheme="minorHAnsi"/>
          <w:color w:val="C0504D" w:themeColor="accent2"/>
          <w:sz w:val="20"/>
        </w:rPr>
        <w:t xml:space="preserve"> A maintenance plan clarifying maintenance responsibility is </w:t>
      </w:r>
      <w:r w:rsidRPr="00093BFC">
        <w:rPr>
          <w:rFonts w:asciiTheme="minorHAnsi" w:hAnsiTheme="minorHAnsi"/>
          <w:i/>
          <w:iCs/>
          <w:color w:val="C0504D" w:themeColor="accent2"/>
          <w:sz w:val="20"/>
        </w:rPr>
        <w:t>REQUIRED</w:t>
      </w:r>
      <w:r w:rsidRPr="00093BFC">
        <w:rPr>
          <w:rFonts w:asciiTheme="minorHAnsi" w:hAnsiTheme="minorHAnsi"/>
          <w:color w:val="C0504D" w:themeColor="accent2"/>
          <w:sz w:val="20"/>
        </w:rPr>
        <w:t xml:space="preserve">. Effective long-term operation of </w:t>
      </w:r>
      <w:commentRangeStart w:id="130"/>
      <w:r w:rsidRPr="00093BFC">
        <w:rPr>
          <w:rFonts w:asciiTheme="minorHAnsi" w:hAnsiTheme="minorHAnsi"/>
          <w:color w:val="C0504D" w:themeColor="accent2"/>
          <w:sz w:val="20"/>
        </w:rPr>
        <w:t xml:space="preserve">filtration </w:t>
      </w:r>
      <w:commentRangeEnd w:id="130"/>
      <w:r w:rsidR="00874EAD">
        <w:rPr>
          <w:rStyle w:val="CommentReference"/>
        </w:rPr>
        <w:commentReference w:id="130"/>
      </w:r>
      <w:r w:rsidRPr="00093BFC">
        <w:rPr>
          <w:rFonts w:asciiTheme="minorHAnsi" w:hAnsiTheme="minorHAnsi"/>
          <w:color w:val="C0504D" w:themeColor="accent2"/>
          <w:sz w:val="20"/>
        </w:rPr>
        <w:t>practices necessitates a dedicated and routine maintenance schedule with clear guidelines and schedules. Proper maintenance will not only increase the expected lifespan of the facility but will improve aesthetics and property value.</w:t>
      </w:r>
    </w:p>
    <w:p w14:paraId="4B479F6A" w14:textId="77777777" w:rsidR="00093BFC" w:rsidRPr="00093BFC" w:rsidRDefault="00093BFC" w:rsidP="00C86B4D">
      <w:pPr>
        <w:pStyle w:val="BodyText"/>
        <w:numPr>
          <w:ilvl w:val="2"/>
          <w:numId w:val="1"/>
        </w:numPr>
        <w:rPr>
          <w:rFonts w:asciiTheme="minorHAnsi" w:hAnsiTheme="minorHAnsi"/>
          <w:b/>
          <w:color w:val="1F497D" w:themeColor="text2"/>
          <w:sz w:val="24"/>
        </w:rPr>
      </w:pPr>
      <w:r w:rsidRPr="00093BFC">
        <w:rPr>
          <w:rFonts w:asciiTheme="minorHAnsi" w:hAnsiTheme="minorHAnsi"/>
          <w:b/>
          <w:color w:val="1F497D" w:themeColor="text2"/>
          <w:sz w:val="24"/>
        </w:rPr>
        <w:t>Inspection and maintenance planning</w:t>
      </w:r>
    </w:p>
    <w:p w14:paraId="15BB75D5" w14:textId="26530FE6" w:rsidR="00093BFC" w:rsidRPr="00093BFC" w:rsidRDefault="00093BFC" w:rsidP="00C86B4D">
      <w:pPr>
        <w:pStyle w:val="NormalWeb"/>
        <w:spacing w:before="120" w:beforeAutospacing="0" w:after="120" w:afterAutospacing="0"/>
        <w:ind w:left="360"/>
        <w:rPr>
          <w:rFonts w:asciiTheme="minorHAnsi" w:hAnsiTheme="minorHAnsi"/>
          <w:sz w:val="20"/>
          <w:szCs w:val="20"/>
        </w:rPr>
      </w:pPr>
      <w:r w:rsidRPr="00093BFC">
        <w:rPr>
          <w:rFonts w:asciiTheme="minorHAnsi" w:hAnsiTheme="minorHAnsi"/>
          <w:sz w:val="20"/>
          <w:szCs w:val="20"/>
        </w:rPr>
        <w:t xml:space="preserve">A maintenance plan clarifying maintenance responsibilities is REQUIRED. Effective long-term operation of </w:t>
      </w:r>
      <w:r w:rsidR="00A43732">
        <w:rPr>
          <w:rFonts w:asciiTheme="minorHAnsi" w:hAnsiTheme="minorHAnsi"/>
          <w:sz w:val="20"/>
          <w:szCs w:val="20"/>
        </w:rPr>
        <w:t>wet swales</w:t>
      </w:r>
      <w:r w:rsidRPr="00093BFC">
        <w:rPr>
          <w:rFonts w:asciiTheme="minorHAnsi" w:hAnsiTheme="minorHAnsi"/>
          <w:sz w:val="20"/>
          <w:szCs w:val="20"/>
        </w:rPr>
        <w:t xml:space="preserve"> necessitates a dedicated and routine maintenance schedule with clear guidelines and schedules. Proper maintenance will not only increase the expected lifespan of the facility but will improve aesthetics and property value. </w:t>
      </w:r>
    </w:p>
    <w:p w14:paraId="53A43B6D" w14:textId="77777777" w:rsidR="00093BFC" w:rsidRPr="00093BFC" w:rsidRDefault="00093BFC" w:rsidP="00C86B4D">
      <w:pPr>
        <w:pStyle w:val="NormalWeb"/>
        <w:spacing w:before="120" w:beforeAutospacing="0" w:after="120" w:afterAutospacing="0"/>
        <w:ind w:left="360"/>
        <w:rPr>
          <w:rFonts w:asciiTheme="minorHAnsi" w:hAnsiTheme="minorHAnsi"/>
          <w:sz w:val="20"/>
          <w:szCs w:val="20"/>
        </w:rPr>
      </w:pPr>
      <w:r w:rsidRPr="00093BFC">
        <w:rPr>
          <w:rFonts w:asciiTheme="minorHAnsi" w:hAnsiTheme="minorHAnsi"/>
          <w:sz w:val="20"/>
          <w:szCs w:val="20"/>
        </w:rPr>
        <w:t xml:space="preserve">Some important post-construction considerations are provided below along with RECOMMENDED maintenance standards. </w:t>
      </w:r>
    </w:p>
    <w:p w14:paraId="5E88B6A3" w14:textId="77777777" w:rsidR="00093BFC" w:rsidRPr="00093BFC" w:rsidRDefault="00093BFC" w:rsidP="000D19B3">
      <w:pPr>
        <w:numPr>
          <w:ilvl w:val="0"/>
          <w:numId w:val="11"/>
        </w:numPr>
        <w:spacing w:before="120" w:after="120"/>
        <w:rPr>
          <w:rFonts w:asciiTheme="minorHAnsi" w:hAnsiTheme="minorHAnsi"/>
          <w:sz w:val="20"/>
        </w:rPr>
      </w:pPr>
      <w:r w:rsidRPr="00093BFC">
        <w:rPr>
          <w:rFonts w:asciiTheme="minorHAnsi" w:hAnsiTheme="minorHAnsi"/>
          <w:sz w:val="20"/>
        </w:rPr>
        <w:t xml:space="preserve">A site-specific O&amp;M plan that includes the following considerations should be prepared by the designer prior to putting the stormwater practice into operation: </w:t>
      </w:r>
    </w:p>
    <w:p w14:paraId="3DD37696"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Inspection and routine maintenance checklist (see below)</w:t>
      </w:r>
    </w:p>
    <w:p w14:paraId="74793D7E"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 xml:space="preserve">Vegetation maintenance </w:t>
      </w:r>
      <w:commentRangeStart w:id="131"/>
      <w:r w:rsidRPr="00093BFC">
        <w:rPr>
          <w:rFonts w:asciiTheme="minorHAnsi" w:hAnsiTheme="minorHAnsi"/>
          <w:sz w:val="20"/>
        </w:rPr>
        <w:t>schedule</w:t>
      </w:r>
      <w:commentRangeEnd w:id="131"/>
      <w:r w:rsidR="004C7AEA">
        <w:rPr>
          <w:rStyle w:val="CommentReference"/>
        </w:rPr>
        <w:commentReference w:id="131"/>
      </w:r>
    </w:p>
    <w:p w14:paraId="6A390547" w14:textId="77777777" w:rsidR="00093BFC" w:rsidRPr="00093BFC" w:rsidRDefault="00093BFC" w:rsidP="00093BFC">
      <w:pPr>
        <w:pStyle w:val="NormalWeb"/>
        <w:rPr>
          <w:rFonts w:asciiTheme="minorHAnsi" w:hAnsiTheme="minorHAnsi"/>
          <w:sz w:val="20"/>
          <w:szCs w:val="20"/>
        </w:rPr>
      </w:pPr>
      <w:r w:rsidRPr="00093BFC">
        <w:rPr>
          <w:rFonts w:asciiTheme="minorHAnsi" w:eastAsiaTheme="majorEastAsia" w:hAnsiTheme="minorHAnsi" w:cstheme="majorBidi"/>
          <w:b/>
          <w:bCs/>
          <w:i/>
          <w:iCs/>
          <w:color w:val="4F81BD" w:themeColor="accent1"/>
          <w:sz w:val="22"/>
          <w:szCs w:val="20"/>
        </w:rPr>
        <w:t>Wet swale operation &amp; maintenance checklist.</w:t>
      </w:r>
      <w:r w:rsidRPr="00093BFC">
        <w:rPr>
          <w:rFonts w:asciiTheme="minorHAnsi" w:eastAsiaTheme="majorEastAsia" w:hAnsiTheme="minorHAnsi" w:cstheme="majorBidi"/>
          <w:b/>
          <w:bCs/>
          <w:i/>
          <w:iCs/>
          <w:color w:val="4F81BD" w:themeColor="accent1"/>
          <w:sz w:val="22"/>
          <w:szCs w:val="20"/>
        </w:rPr>
        <w:br/>
      </w:r>
      <w:r w:rsidRPr="00093BFC">
        <w:rPr>
          <w:rFonts w:asciiTheme="minorHAnsi" w:hAnsiTheme="minorHAnsi"/>
          <w:sz w:val="20"/>
          <w:szCs w:val="20"/>
        </w:rPr>
        <w:t xml:space="preserve">Link to this </w:t>
      </w:r>
      <w:r w:rsidRPr="00093BFC">
        <w:rPr>
          <w:rStyle w:val="Strong"/>
          <w:rFonts w:asciiTheme="minorHAnsi" w:eastAsiaTheme="majorEastAsia" w:hAnsiTheme="minorHAnsi"/>
          <w:sz w:val="20"/>
          <w:szCs w:val="20"/>
          <w:highlight w:val="yellow"/>
        </w:rPr>
        <w:t>table</w:t>
      </w:r>
      <w:r w:rsidRPr="00093BFC">
        <w:rPr>
          <w:rFonts w:asciiTheme="minorHAnsi" w:hAnsiTheme="minorHAnsi"/>
          <w:sz w:val="20"/>
          <w:szCs w:val="20"/>
        </w:rPr>
        <w:br/>
        <w:t xml:space="preserve">To access an Excel version of form (for field use), click </w:t>
      </w:r>
      <w:r w:rsidRPr="00093BFC">
        <w:rPr>
          <w:rFonts w:asciiTheme="minorHAnsi" w:hAnsiTheme="minorHAnsi"/>
          <w:sz w:val="20"/>
          <w:szCs w:val="20"/>
          <w:highlight w:val="yellow"/>
        </w:rPr>
        <w:t>here</w:t>
      </w:r>
      <w:r w:rsidRPr="00093BFC">
        <w:rPr>
          <w:rFonts w:asciiTheme="minorHAnsi" w:hAnsiTheme="minorHAnsi"/>
          <w:sz w:val="20"/>
          <w:szCs w:val="20"/>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09"/>
        <w:gridCol w:w="2050"/>
        <w:gridCol w:w="991"/>
      </w:tblGrid>
      <w:tr w:rsidR="00093BFC" w:rsidRPr="00093BFC" w14:paraId="2F5A2D58" w14:textId="77777777" w:rsidTr="00093BFC">
        <w:trPr>
          <w:tblHeader/>
          <w:tblCellSpacing w:w="15" w:type="dxa"/>
        </w:trPr>
        <w:tc>
          <w:tcPr>
            <w:tcW w:w="0" w:type="auto"/>
            <w:gridSpan w:val="3"/>
            <w:vAlign w:val="center"/>
            <w:hideMark/>
          </w:tcPr>
          <w:p w14:paraId="288C7466" w14:textId="77777777" w:rsidR="00093BFC" w:rsidRPr="00093BFC" w:rsidRDefault="00093BFC" w:rsidP="00093BFC">
            <w:pPr>
              <w:rPr>
                <w:rFonts w:asciiTheme="minorHAnsi" w:hAnsiTheme="minorHAnsi"/>
                <w:sz w:val="20"/>
              </w:rPr>
            </w:pPr>
            <w:r w:rsidRPr="00093BFC">
              <w:rPr>
                <w:rFonts w:asciiTheme="minorHAnsi" w:hAnsiTheme="minorHAnsi"/>
                <w:sz w:val="20"/>
              </w:rPr>
              <w:t>Project:</w:t>
            </w:r>
          </w:p>
        </w:tc>
      </w:tr>
      <w:tr w:rsidR="00093BFC" w:rsidRPr="00093BFC" w14:paraId="241D3AF6" w14:textId="77777777" w:rsidTr="00093BFC">
        <w:trPr>
          <w:tblCellSpacing w:w="15" w:type="dxa"/>
        </w:trPr>
        <w:tc>
          <w:tcPr>
            <w:tcW w:w="0" w:type="auto"/>
            <w:gridSpan w:val="3"/>
            <w:vAlign w:val="center"/>
            <w:hideMark/>
          </w:tcPr>
          <w:p w14:paraId="318A5CF7" w14:textId="77777777" w:rsidR="00093BFC" w:rsidRPr="00093BFC" w:rsidRDefault="00093BFC" w:rsidP="00093BFC">
            <w:pPr>
              <w:rPr>
                <w:rFonts w:asciiTheme="minorHAnsi" w:hAnsiTheme="minorHAnsi"/>
                <w:sz w:val="20"/>
              </w:rPr>
            </w:pPr>
            <w:r w:rsidRPr="00093BFC">
              <w:rPr>
                <w:rFonts w:asciiTheme="minorHAnsi" w:hAnsiTheme="minorHAnsi"/>
                <w:sz w:val="20"/>
              </w:rPr>
              <w:t>Location:</w:t>
            </w:r>
          </w:p>
        </w:tc>
      </w:tr>
      <w:tr w:rsidR="00093BFC" w:rsidRPr="00093BFC" w14:paraId="0E6F71D5" w14:textId="77777777" w:rsidTr="00093BFC">
        <w:trPr>
          <w:tblCellSpacing w:w="15" w:type="dxa"/>
        </w:trPr>
        <w:tc>
          <w:tcPr>
            <w:tcW w:w="0" w:type="auto"/>
            <w:gridSpan w:val="3"/>
            <w:vAlign w:val="center"/>
            <w:hideMark/>
          </w:tcPr>
          <w:p w14:paraId="106BB0EF" w14:textId="77777777" w:rsidR="00093BFC" w:rsidRPr="00093BFC" w:rsidRDefault="00093BFC" w:rsidP="00093BFC">
            <w:pPr>
              <w:rPr>
                <w:rFonts w:asciiTheme="minorHAnsi" w:hAnsiTheme="minorHAnsi"/>
                <w:sz w:val="20"/>
              </w:rPr>
            </w:pPr>
            <w:r w:rsidRPr="00093BFC">
              <w:rPr>
                <w:rFonts w:asciiTheme="minorHAnsi" w:hAnsiTheme="minorHAnsi"/>
                <w:sz w:val="20"/>
              </w:rPr>
              <w:t>Site Status:</w:t>
            </w:r>
          </w:p>
        </w:tc>
      </w:tr>
      <w:tr w:rsidR="00093BFC" w:rsidRPr="00093BFC" w14:paraId="03930FF1" w14:textId="77777777" w:rsidTr="00093BFC">
        <w:trPr>
          <w:tblCellSpacing w:w="15" w:type="dxa"/>
        </w:trPr>
        <w:tc>
          <w:tcPr>
            <w:tcW w:w="0" w:type="auto"/>
            <w:gridSpan w:val="3"/>
            <w:vAlign w:val="center"/>
            <w:hideMark/>
          </w:tcPr>
          <w:p w14:paraId="646EA3E9" w14:textId="77777777" w:rsidR="00093BFC" w:rsidRPr="00093BFC" w:rsidRDefault="00093BFC" w:rsidP="00093BFC">
            <w:pPr>
              <w:rPr>
                <w:rFonts w:asciiTheme="minorHAnsi" w:hAnsiTheme="minorHAnsi"/>
                <w:sz w:val="20"/>
              </w:rPr>
            </w:pPr>
            <w:r w:rsidRPr="00093BFC">
              <w:rPr>
                <w:rFonts w:asciiTheme="minorHAnsi" w:hAnsiTheme="minorHAnsi"/>
                <w:sz w:val="20"/>
              </w:rPr>
              <w:t>Date:</w:t>
            </w:r>
          </w:p>
        </w:tc>
      </w:tr>
      <w:tr w:rsidR="00093BFC" w:rsidRPr="00093BFC" w14:paraId="4E817962" w14:textId="77777777" w:rsidTr="00093BFC">
        <w:trPr>
          <w:tblCellSpacing w:w="15" w:type="dxa"/>
        </w:trPr>
        <w:tc>
          <w:tcPr>
            <w:tcW w:w="0" w:type="auto"/>
            <w:gridSpan w:val="3"/>
            <w:vAlign w:val="center"/>
            <w:hideMark/>
          </w:tcPr>
          <w:p w14:paraId="3BD7526A" w14:textId="77777777" w:rsidR="00093BFC" w:rsidRPr="00093BFC" w:rsidRDefault="00093BFC" w:rsidP="00093BFC">
            <w:pPr>
              <w:rPr>
                <w:rFonts w:asciiTheme="minorHAnsi" w:hAnsiTheme="minorHAnsi"/>
                <w:sz w:val="20"/>
              </w:rPr>
            </w:pPr>
            <w:r w:rsidRPr="00093BFC">
              <w:rPr>
                <w:rFonts w:asciiTheme="minorHAnsi" w:hAnsiTheme="minorHAnsi"/>
                <w:sz w:val="20"/>
              </w:rPr>
              <w:t>Time:</w:t>
            </w:r>
          </w:p>
        </w:tc>
      </w:tr>
      <w:tr w:rsidR="00093BFC" w:rsidRPr="00093BFC" w14:paraId="0D882EAC" w14:textId="77777777" w:rsidTr="00093BFC">
        <w:trPr>
          <w:tblCellSpacing w:w="15" w:type="dxa"/>
        </w:trPr>
        <w:tc>
          <w:tcPr>
            <w:tcW w:w="0" w:type="auto"/>
            <w:gridSpan w:val="3"/>
            <w:vAlign w:val="center"/>
            <w:hideMark/>
          </w:tcPr>
          <w:p w14:paraId="581A8C60" w14:textId="77777777" w:rsidR="00093BFC" w:rsidRPr="00093BFC" w:rsidRDefault="00093BFC" w:rsidP="00093BFC">
            <w:pPr>
              <w:rPr>
                <w:rFonts w:asciiTheme="minorHAnsi" w:hAnsiTheme="minorHAnsi"/>
                <w:sz w:val="20"/>
              </w:rPr>
            </w:pPr>
            <w:r w:rsidRPr="00093BFC">
              <w:rPr>
                <w:rFonts w:asciiTheme="minorHAnsi" w:hAnsiTheme="minorHAnsi"/>
                <w:sz w:val="20"/>
              </w:rPr>
              <w:t>Inspector:</w:t>
            </w:r>
          </w:p>
        </w:tc>
      </w:tr>
      <w:tr w:rsidR="00093BFC" w:rsidRPr="00093BFC" w14:paraId="1ED89C38" w14:textId="77777777" w:rsidTr="00EB2AE0">
        <w:trPr>
          <w:tblCellSpacing w:w="15" w:type="dxa"/>
        </w:trPr>
        <w:tc>
          <w:tcPr>
            <w:tcW w:w="0" w:type="auto"/>
            <w:shd w:val="clear" w:color="auto" w:fill="174A7C"/>
            <w:vAlign w:val="center"/>
            <w:hideMark/>
          </w:tcPr>
          <w:p w14:paraId="3C733043" w14:textId="77777777" w:rsidR="00093BFC" w:rsidRPr="00EB2AE0" w:rsidRDefault="00093BFC" w:rsidP="00093BFC">
            <w:pPr>
              <w:rPr>
                <w:rFonts w:asciiTheme="minorHAnsi" w:hAnsiTheme="minorHAnsi"/>
                <w:b/>
                <w:bCs/>
                <w:color w:val="FFFFFF" w:themeColor="background1"/>
                <w:sz w:val="20"/>
              </w:rPr>
            </w:pPr>
            <w:r w:rsidRPr="00EB2AE0">
              <w:rPr>
                <w:rFonts w:asciiTheme="minorHAnsi" w:hAnsiTheme="minorHAnsi"/>
                <w:b/>
                <w:bCs/>
                <w:color w:val="FFFFFF" w:themeColor="background1"/>
                <w:sz w:val="20"/>
              </w:rPr>
              <w:t>Maintenance Item</w:t>
            </w:r>
          </w:p>
        </w:tc>
        <w:tc>
          <w:tcPr>
            <w:tcW w:w="0" w:type="auto"/>
            <w:shd w:val="clear" w:color="auto" w:fill="174A7C"/>
            <w:vAlign w:val="center"/>
            <w:hideMark/>
          </w:tcPr>
          <w:p w14:paraId="2A0F4186" w14:textId="77777777" w:rsidR="00093BFC" w:rsidRPr="00EB2AE0" w:rsidRDefault="00093BFC" w:rsidP="00093BFC">
            <w:pPr>
              <w:rPr>
                <w:rFonts w:asciiTheme="minorHAnsi" w:hAnsiTheme="minorHAnsi"/>
                <w:b/>
                <w:bCs/>
                <w:color w:val="FFFFFF" w:themeColor="background1"/>
                <w:sz w:val="20"/>
              </w:rPr>
            </w:pPr>
            <w:r w:rsidRPr="00EB2AE0">
              <w:rPr>
                <w:rFonts w:asciiTheme="minorHAnsi" w:hAnsiTheme="minorHAnsi"/>
                <w:b/>
                <w:bCs/>
                <w:color w:val="FFFFFF" w:themeColor="background1"/>
                <w:sz w:val="20"/>
              </w:rPr>
              <w:t>Satisfactory / Unsatisfactory</w:t>
            </w:r>
          </w:p>
        </w:tc>
        <w:tc>
          <w:tcPr>
            <w:tcW w:w="0" w:type="auto"/>
            <w:shd w:val="clear" w:color="auto" w:fill="174A7C"/>
            <w:vAlign w:val="center"/>
            <w:hideMark/>
          </w:tcPr>
          <w:p w14:paraId="26517A96" w14:textId="77777777" w:rsidR="00093BFC" w:rsidRPr="00EB2AE0" w:rsidRDefault="00093BFC" w:rsidP="00093BFC">
            <w:pPr>
              <w:rPr>
                <w:rFonts w:asciiTheme="minorHAnsi" w:hAnsiTheme="minorHAnsi"/>
                <w:b/>
                <w:bCs/>
                <w:color w:val="FFFFFF" w:themeColor="background1"/>
                <w:sz w:val="20"/>
              </w:rPr>
            </w:pPr>
            <w:r w:rsidRPr="00EB2AE0">
              <w:rPr>
                <w:rFonts w:asciiTheme="minorHAnsi" w:hAnsiTheme="minorHAnsi"/>
                <w:b/>
                <w:bCs/>
                <w:color w:val="FFFFFF" w:themeColor="background1"/>
                <w:sz w:val="20"/>
              </w:rPr>
              <w:t>Comments</w:t>
            </w:r>
          </w:p>
        </w:tc>
      </w:tr>
      <w:tr w:rsidR="00093BFC" w:rsidRPr="00093BFC" w14:paraId="1C050F60" w14:textId="77777777" w:rsidTr="00EB2AE0">
        <w:trPr>
          <w:tblCellSpacing w:w="15" w:type="dxa"/>
        </w:trPr>
        <w:tc>
          <w:tcPr>
            <w:tcW w:w="0" w:type="auto"/>
            <w:gridSpan w:val="3"/>
            <w:shd w:val="clear" w:color="auto" w:fill="DBE5F1"/>
            <w:vAlign w:val="center"/>
            <w:hideMark/>
          </w:tcPr>
          <w:p w14:paraId="76EDCE02"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1. Debris Cleanout (Monthly)</w:t>
            </w:r>
          </w:p>
        </w:tc>
      </w:tr>
      <w:tr w:rsidR="00093BFC" w:rsidRPr="00093BFC" w14:paraId="745801B1" w14:textId="77777777" w:rsidTr="00093BFC">
        <w:trPr>
          <w:tblCellSpacing w:w="15" w:type="dxa"/>
        </w:trPr>
        <w:tc>
          <w:tcPr>
            <w:tcW w:w="0" w:type="auto"/>
            <w:vAlign w:val="center"/>
            <w:hideMark/>
          </w:tcPr>
          <w:p w14:paraId="092B97E4" w14:textId="77777777" w:rsidR="00093BFC" w:rsidRPr="00093BFC" w:rsidRDefault="00093BFC" w:rsidP="00093BFC">
            <w:pPr>
              <w:rPr>
                <w:rFonts w:asciiTheme="minorHAnsi" w:hAnsiTheme="minorHAnsi"/>
                <w:sz w:val="20"/>
              </w:rPr>
            </w:pPr>
            <w:r w:rsidRPr="00093BFC">
              <w:rPr>
                <w:rFonts w:asciiTheme="minorHAnsi" w:hAnsiTheme="minorHAnsi"/>
                <w:sz w:val="20"/>
              </w:rPr>
              <w:lastRenderedPageBreak/>
              <w:t>Contributing areas clean of litter and vegetative debris</w:t>
            </w:r>
          </w:p>
        </w:tc>
        <w:tc>
          <w:tcPr>
            <w:tcW w:w="0" w:type="auto"/>
            <w:vAlign w:val="center"/>
            <w:hideMark/>
          </w:tcPr>
          <w:p w14:paraId="686EBA47" w14:textId="77777777" w:rsidR="00093BFC" w:rsidRPr="00093BFC" w:rsidRDefault="00093BFC" w:rsidP="00093BFC">
            <w:pPr>
              <w:rPr>
                <w:rFonts w:asciiTheme="minorHAnsi" w:hAnsiTheme="minorHAnsi"/>
                <w:sz w:val="20"/>
              </w:rPr>
            </w:pPr>
          </w:p>
        </w:tc>
        <w:tc>
          <w:tcPr>
            <w:tcW w:w="0" w:type="auto"/>
            <w:vAlign w:val="center"/>
            <w:hideMark/>
          </w:tcPr>
          <w:p w14:paraId="7AED1553" w14:textId="77777777" w:rsidR="00093BFC" w:rsidRPr="00093BFC" w:rsidRDefault="00093BFC" w:rsidP="00093BFC">
            <w:pPr>
              <w:rPr>
                <w:rFonts w:asciiTheme="minorHAnsi" w:hAnsiTheme="minorHAnsi"/>
                <w:sz w:val="20"/>
              </w:rPr>
            </w:pPr>
          </w:p>
        </w:tc>
      </w:tr>
      <w:tr w:rsidR="00093BFC" w:rsidRPr="00093BFC" w14:paraId="710F8CA1" w14:textId="77777777" w:rsidTr="00093BFC">
        <w:trPr>
          <w:tblCellSpacing w:w="15" w:type="dxa"/>
        </w:trPr>
        <w:tc>
          <w:tcPr>
            <w:tcW w:w="0" w:type="auto"/>
            <w:vAlign w:val="center"/>
            <w:hideMark/>
          </w:tcPr>
          <w:p w14:paraId="6F45DCC2" w14:textId="77777777" w:rsidR="00093BFC" w:rsidRPr="00093BFC" w:rsidRDefault="00093BFC" w:rsidP="00093BFC">
            <w:pPr>
              <w:rPr>
                <w:rFonts w:asciiTheme="minorHAnsi" w:hAnsiTheme="minorHAnsi"/>
                <w:sz w:val="20"/>
              </w:rPr>
            </w:pPr>
            <w:r w:rsidRPr="00093BFC">
              <w:rPr>
                <w:rFonts w:asciiTheme="minorHAnsi" w:hAnsiTheme="minorHAnsi"/>
                <w:sz w:val="20"/>
              </w:rPr>
              <w:t>Filtration facility clean</w:t>
            </w:r>
          </w:p>
        </w:tc>
        <w:tc>
          <w:tcPr>
            <w:tcW w:w="0" w:type="auto"/>
            <w:vAlign w:val="center"/>
            <w:hideMark/>
          </w:tcPr>
          <w:p w14:paraId="6632E93F" w14:textId="77777777" w:rsidR="00093BFC" w:rsidRPr="00093BFC" w:rsidRDefault="00093BFC" w:rsidP="00093BFC">
            <w:pPr>
              <w:rPr>
                <w:rFonts w:asciiTheme="minorHAnsi" w:hAnsiTheme="minorHAnsi"/>
                <w:sz w:val="20"/>
              </w:rPr>
            </w:pPr>
          </w:p>
        </w:tc>
        <w:tc>
          <w:tcPr>
            <w:tcW w:w="0" w:type="auto"/>
            <w:vAlign w:val="center"/>
            <w:hideMark/>
          </w:tcPr>
          <w:p w14:paraId="4A2B0FF2" w14:textId="77777777" w:rsidR="00093BFC" w:rsidRPr="00093BFC" w:rsidRDefault="00093BFC" w:rsidP="00093BFC">
            <w:pPr>
              <w:rPr>
                <w:rFonts w:asciiTheme="minorHAnsi" w:hAnsiTheme="minorHAnsi"/>
                <w:sz w:val="20"/>
              </w:rPr>
            </w:pPr>
          </w:p>
        </w:tc>
      </w:tr>
      <w:tr w:rsidR="00093BFC" w:rsidRPr="00093BFC" w14:paraId="43A227BB" w14:textId="77777777" w:rsidTr="00093BFC">
        <w:trPr>
          <w:tblCellSpacing w:w="15" w:type="dxa"/>
        </w:trPr>
        <w:tc>
          <w:tcPr>
            <w:tcW w:w="0" w:type="auto"/>
            <w:vAlign w:val="center"/>
            <w:hideMark/>
          </w:tcPr>
          <w:p w14:paraId="7C92F4E5" w14:textId="77777777" w:rsidR="00093BFC" w:rsidRPr="00093BFC" w:rsidRDefault="00093BFC" w:rsidP="00093BFC">
            <w:pPr>
              <w:rPr>
                <w:rFonts w:asciiTheme="minorHAnsi" w:hAnsiTheme="minorHAnsi"/>
                <w:sz w:val="20"/>
              </w:rPr>
            </w:pPr>
            <w:r w:rsidRPr="00093BFC">
              <w:rPr>
                <w:rFonts w:asciiTheme="minorHAnsi" w:hAnsiTheme="minorHAnsi"/>
                <w:sz w:val="20"/>
              </w:rPr>
              <w:t>Inlets and outlets clear</w:t>
            </w:r>
          </w:p>
        </w:tc>
        <w:tc>
          <w:tcPr>
            <w:tcW w:w="0" w:type="auto"/>
            <w:vAlign w:val="center"/>
            <w:hideMark/>
          </w:tcPr>
          <w:p w14:paraId="2CC9F180" w14:textId="77777777" w:rsidR="00093BFC" w:rsidRPr="00093BFC" w:rsidRDefault="00093BFC" w:rsidP="00093BFC">
            <w:pPr>
              <w:rPr>
                <w:rFonts w:asciiTheme="minorHAnsi" w:hAnsiTheme="minorHAnsi"/>
                <w:sz w:val="20"/>
              </w:rPr>
            </w:pPr>
          </w:p>
        </w:tc>
        <w:tc>
          <w:tcPr>
            <w:tcW w:w="0" w:type="auto"/>
            <w:vAlign w:val="center"/>
            <w:hideMark/>
          </w:tcPr>
          <w:p w14:paraId="5A427C29" w14:textId="77777777" w:rsidR="00093BFC" w:rsidRPr="00093BFC" w:rsidRDefault="00093BFC" w:rsidP="00093BFC">
            <w:pPr>
              <w:rPr>
                <w:rFonts w:asciiTheme="minorHAnsi" w:hAnsiTheme="minorHAnsi"/>
                <w:sz w:val="20"/>
              </w:rPr>
            </w:pPr>
          </w:p>
        </w:tc>
      </w:tr>
      <w:tr w:rsidR="00093BFC" w:rsidRPr="00093BFC" w14:paraId="74B1DA2B" w14:textId="77777777" w:rsidTr="00EB2AE0">
        <w:trPr>
          <w:tblCellSpacing w:w="15" w:type="dxa"/>
        </w:trPr>
        <w:tc>
          <w:tcPr>
            <w:tcW w:w="0" w:type="auto"/>
            <w:gridSpan w:val="3"/>
            <w:shd w:val="clear" w:color="auto" w:fill="DBE5F1"/>
            <w:vAlign w:val="center"/>
            <w:hideMark/>
          </w:tcPr>
          <w:p w14:paraId="3EDB0DEC"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2. Vegetation (Monthly)</w:t>
            </w:r>
          </w:p>
        </w:tc>
      </w:tr>
      <w:tr w:rsidR="00093BFC" w:rsidRPr="00093BFC" w14:paraId="51AFBA45" w14:textId="77777777" w:rsidTr="00093BFC">
        <w:trPr>
          <w:tblCellSpacing w:w="15" w:type="dxa"/>
        </w:trPr>
        <w:tc>
          <w:tcPr>
            <w:tcW w:w="0" w:type="auto"/>
            <w:vAlign w:val="center"/>
            <w:hideMark/>
          </w:tcPr>
          <w:p w14:paraId="660B8FBE" w14:textId="77777777" w:rsidR="00093BFC" w:rsidRPr="00093BFC" w:rsidRDefault="00093BFC" w:rsidP="00093BFC">
            <w:pPr>
              <w:rPr>
                <w:rFonts w:asciiTheme="minorHAnsi" w:hAnsiTheme="minorHAnsi"/>
                <w:sz w:val="20"/>
              </w:rPr>
            </w:pPr>
            <w:r w:rsidRPr="00093BFC">
              <w:rPr>
                <w:rFonts w:asciiTheme="minorHAnsi" w:hAnsiTheme="minorHAnsi"/>
                <w:sz w:val="20"/>
              </w:rPr>
              <w:t>Vegetation maintenance complies with O&amp;M plan</w:t>
            </w:r>
          </w:p>
        </w:tc>
        <w:tc>
          <w:tcPr>
            <w:tcW w:w="0" w:type="auto"/>
            <w:vAlign w:val="center"/>
            <w:hideMark/>
          </w:tcPr>
          <w:p w14:paraId="64964A0E" w14:textId="77777777" w:rsidR="00093BFC" w:rsidRPr="00093BFC" w:rsidRDefault="00093BFC" w:rsidP="00093BFC">
            <w:pPr>
              <w:rPr>
                <w:rFonts w:asciiTheme="minorHAnsi" w:hAnsiTheme="minorHAnsi"/>
                <w:sz w:val="20"/>
              </w:rPr>
            </w:pPr>
          </w:p>
        </w:tc>
        <w:tc>
          <w:tcPr>
            <w:tcW w:w="0" w:type="auto"/>
            <w:vAlign w:val="center"/>
            <w:hideMark/>
          </w:tcPr>
          <w:p w14:paraId="74A3F9B6" w14:textId="77777777" w:rsidR="00093BFC" w:rsidRPr="00093BFC" w:rsidRDefault="00093BFC" w:rsidP="00093BFC">
            <w:pPr>
              <w:rPr>
                <w:rFonts w:asciiTheme="minorHAnsi" w:hAnsiTheme="minorHAnsi"/>
                <w:sz w:val="20"/>
              </w:rPr>
            </w:pPr>
          </w:p>
        </w:tc>
      </w:tr>
      <w:tr w:rsidR="00093BFC" w:rsidRPr="00093BFC" w14:paraId="6EEAC3AD" w14:textId="77777777" w:rsidTr="00093BFC">
        <w:trPr>
          <w:tblCellSpacing w:w="15" w:type="dxa"/>
        </w:trPr>
        <w:tc>
          <w:tcPr>
            <w:tcW w:w="0" w:type="auto"/>
            <w:vAlign w:val="center"/>
            <w:hideMark/>
          </w:tcPr>
          <w:p w14:paraId="5D89CC58" w14:textId="77777777" w:rsidR="00093BFC" w:rsidRPr="00093BFC" w:rsidRDefault="00093BFC" w:rsidP="00093BFC">
            <w:pPr>
              <w:rPr>
                <w:rFonts w:asciiTheme="minorHAnsi" w:hAnsiTheme="minorHAnsi"/>
                <w:sz w:val="20"/>
              </w:rPr>
            </w:pPr>
            <w:r w:rsidRPr="00093BFC">
              <w:rPr>
                <w:rFonts w:asciiTheme="minorHAnsi" w:hAnsiTheme="minorHAnsi"/>
                <w:sz w:val="20"/>
              </w:rPr>
              <w:t>Vegetation meets performance standards (including control of specified invasive species)</w:t>
            </w:r>
          </w:p>
        </w:tc>
        <w:tc>
          <w:tcPr>
            <w:tcW w:w="0" w:type="auto"/>
            <w:vAlign w:val="center"/>
            <w:hideMark/>
          </w:tcPr>
          <w:p w14:paraId="0A713FA9" w14:textId="77777777" w:rsidR="00093BFC" w:rsidRPr="00093BFC" w:rsidRDefault="00093BFC" w:rsidP="00093BFC">
            <w:pPr>
              <w:rPr>
                <w:rFonts w:asciiTheme="minorHAnsi" w:hAnsiTheme="minorHAnsi"/>
                <w:sz w:val="20"/>
              </w:rPr>
            </w:pPr>
          </w:p>
        </w:tc>
        <w:tc>
          <w:tcPr>
            <w:tcW w:w="0" w:type="auto"/>
            <w:vAlign w:val="center"/>
            <w:hideMark/>
          </w:tcPr>
          <w:p w14:paraId="35A3FB41" w14:textId="77777777" w:rsidR="00093BFC" w:rsidRPr="00093BFC" w:rsidRDefault="00093BFC" w:rsidP="00093BFC">
            <w:pPr>
              <w:rPr>
                <w:rFonts w:asciiTheme="minorHAnsi" w:hAnsiTheme="minorHAnsi"/>
                <w:sz w:val="20"/>
              </w:rPr>
            </w:pPr>
          </w:p>
        </w:tc>
      </w:tr>
      <w:tr w:rsidR="00093BFC" w:rsidRPr="00093BFC" w14:paraId="056048A5" w14:textId="77777777" w:rsidTr="00093BFC">
        <w:trPr>
          <w:tblCellSpacing w:w="15" w:type="dxa"/>
        </w:trPr>
        <w:tc>
          <w:tcPr>
            <w:tcW w:w="0" w:type="auto"/>
            <w:vAlign w:val="center"/>
            <w:hideMark/>
          </w:tcPr>
          <w:p w14:paraId="3F61C699" w14:textId="77777777" w:rsidR="00093BFC" w:rsidRPr="00093BFC" w:rsidRDefault="00093BFC" w:rsidP="00093BFC">
            <w:pPr>
              <w:rPr>
                <w:rFonts w:asciiTheme="minorHAnsi" w:hAnsiTheme="minorHAnsi"/>
                <w:sz w:val="20"/>
              </w:rPr>
            </w:pPr>
            <w:r w:rsidRPr="00093BFC">
              <w:rPr>
                <w:rFonts w:asciiTheme="minorHAnsi" w:hAnsiTheme="minorHAnsi"/>
                <w:sz w:val="20"/>
              </w:rPr>
              <w:t>No evidence of erosion</w:t>
            </w:r>
          </w:p>
        </w:tc>
        <w:tc>
          <w:tcPr>
            <w:tcW w:w="0" w:type="auto"/>
            <w:vAlign w:val="center"/>
            <w:hideMark/>
          </w:tcPr>
          <w:p w14:paraId="250CB413" w14:textId="77777777" w:rsidR="00093BFC" w:rsidRPr="00093BFC" w:rsidRDefault="00093BFC" w:rsidP="00093BFC">
            <w:pPr>
              <w:rPr>
                <w:rFonts w:asciiTheme="minorHAnsi" w:hAnsiTheme="minorHAnsi"/>
                <w:sz w:val="20"/>
              </w:rPr>
            </w:pPr>
          </w:p>
        </w:tc>
        <w:tc>
          <w:tcPr>
            <w:tcW w:w="0" w:type="auto"/>
            <w:vAlign w:val="center"/>
            <w:hideMark/>
          </w:tcPr>
          <w:p w14:paraId="7365043B" w14:textId="77777777" w:rsidR="00093BFC" w:rsidRPr="00093BFC" w:rsidRDefault="00093BFC" w:rsidP="00093BFC">
            <w:pPr>
              <w:rPr>
                <w:rFonts w:asciiTheme="minorHAnsi" w:hAnsiTheme="minorHAnsi"/>
                <w:sz w:val="20"/>
              </w:rPr>
            </w:pPr>
          </w:p>
        </w:tc>
      </w:tr>
      <w:tr w:rsidR="00093BFC" w:rsidRPr="00093BFC" w14:paraId="4A6B4D37" w14:textId="77777777" w:rsidTr="00093BFC">
        <w:trPr>
          <w:tblCellSpacing w:w="15" w:type="dxa"/>
        </w:trPr>
        <w:tc>
          <w:tcPr>
            <w:tcW w:w="0" w:type="auto"/>
            <w:vAlign w:val="center"/>
            <w:hideMark/>
          </w:tcPr>
          <w:p w14:paraId="59CF8322" w14:textId="77777777" w:rsidR="00093BFC" w:rsidRPr="00093BFC" w:rsidRDefault="00093BFC" w:rsidP="00093BFC">
            <w:pPr>
              <w:rPr>
                <w:rFonts w:asciiTheme="minorHAnsi" w:hAnsiTheme="minorHAnsi"/>
                <w:sz w:val="20"/>
              </w:rPr>
            </w:pPr>
            <w:r w:rsidRPr="00093BFC">
              <w:rPr>
                <w:rFonts w:asciiTheme="minorHAnsi" w:hAnsiTheme="minorHAnsi"/>
                <w:sz w:val="20"/>
              </w:rPr>
              <w:t>Maintenance of adequate water depths for desired wetland plant species</w:t>
            </w:r>
          </w:p>
        </w:tc>
        <w:tc>
          <w:tcPr>
            <w:tcW w:w="0" w:type="auto"/>
            <w:vAlign w:val="center"/>
            <w:hideMark/>
          </w:tcPr>
          <w:p w14:paraId="08E69B1A" w14:textId="77777777" w:rsidR="00093BFC" w:rsidRPr="00093BFC" w:rsidRDefault="00093BFC" w:rsidP="00093BFC">
            <w:pPr>
              <w:rPr>
                <w:rFonts w:asciiTheme="minorHAnsi" w:hAnsiTheme="minorHAnsi"/>
                <w:sz w:val="20"/>
              </w:rPr>
            </w:pPr>
          </w:p>
        </w:tc>
        <w:tc>
          <w:tcPr>
            <w:tcW w:w="0" w:type="auto"/>
            <w:vAlign w:val="center"/>
            <w:hideMark/>
          </w:tcPr>
          <w:p w14:paraId="11D8EF91" w14:textId="77777777" w:rsidR="00093BFC" w:rsidRPr="00093BFC" w:rsidRDefault="00093BFC" w:rsidP="00093BFC">
            <w:pPr>
              <w:rPr>
                <w:rFonts w:asciiTheme="minorHAnsi" w:hAnsiTheme="minorHAnsi"/>
                <w:sz w:val="20"/>
              </w:rPr>
            </w:pPr>
          </w:p>
        </w:tc>
      </w:tr>
      <w:tr w:rsidR="00093BFC" w:rsidRPr="00093BFC" w14:paraId="14A2A2F3" w14:textId="77777777" w:rsidTr="00093BFC">
        <w:trPr>
          <w:tblCellSpacing w:w="15" w:type="dxa"/>
        </w:trPr>
        <w:tc>
          <w:tcPr>
            <w:tcW w:w="0" w:type="auto"/>
            <w:vAlign w:val="center"/>
            <w:hideMark/>
          </w:tcPr>
          <w:p w14:paraId="117E1206" w14:textId="77777777" w:rsidR="00093BFC" w:rsidRPr="00093BFC" w:rsidRDefault="00093BFC" w:rsidP="00093BFC">
            <w:pPr>
              <w:rPr>
                <w:rFonts w:asciiTheme="minorHAnsi" w:hAnsiTheme="minorHAnsi"/>
                <w:sz w:val="20"/>
              </w:rPr>
            </w:pPr>
            <w:r w:rsidRPr="00093BFC">
              <w:rPr>
                <w:rFonts w:asciiTheme="minorHAnsi" w:hAnsiTheme="minorHAnsi"/>
                <w:sz w:val="20"/>
              </w:rPr>
              <w:t>Have sediment accumulations reduced wet swale volume significantly or are plants “choked” with sediment</w:t>
            </w:r>
          </w:p>
        </w:tc>
        <w:tc>
          <w:tcPr>
            <w:tcW w:w="0" w:type="auto"/>
            <w:vAlign w:val="center"/>
            <w:hideMark/>
          </w:tcPr>
          <w:p w14:paraId="2C8617E5" w14:textId="77777777" w:rsidR="00093BFC" w:rsidRPr="00093BFC" w:rsidRDefault="00093BFC" w:rsidP="00093BFC">
            <w:pPr>
              <w:rPr>
                <w:rFonts w:asciiTheme="minorHAnsi" w:hAnsiTheme="minorHAnsi"/>
                <w:sz w:val="20"/>
              </w:rPr>
            </w:pPr>
          </w:p>
        </w:tc>
        <w:tc>
          <w:tcPr>
            <w:tcW w:w="0" w:type="auto"/>
            <w:vAlign w:val="center"/>
            <w:hideMark/>
          </w:tcPr>
          <w:p w14:paraId="2F4F6A02" w14:textId="77777777" w:rsidR="00093BFC" w:rsidRPr="00093BFC" w:rsidRDefault="00093BFC" w:rsidP="00093BFC">
            <w:pPr>
              <w:rPr>
                <w:rFonts w:asciiTheme="minorHAnsi" w:hAnsiTheme="minorHAnsi"/>
                <w:sz w:val="20"/>
              </w:rPr>
            </w:pPr>
          </w:p>
        </w:tc>
      </w:tr>
      <w:tr w:rsidR="00093BFC" w:rsidRPr="00093BFC" w14:paraId="6A8BEDEB" w14:textId="77777777" w:rsidTr="00EB2AE0">
        <w:trPr>
          <w:tblCellSpacing w:w="15" w:type="dxa"/>
        </w:trPr>
        <w:tc>
          <w:tcPr>
            <w:tcW w:w="0" w:type="auto"/>
            <w:gridSpan w:val="3"/>
            <w:shd w:val="clear" w:color="auto" w:fill="DBE5F1"/>
            <w:vAlign w:val="center"/>
            <w:hideMark/>
          </w:tcPr>
          <w:p w14:paraId="3E51FE0C" w14:textId="334D3692" w:rsidR="00093BFC" w:rsidRPr="00093BFC" w:rsidRDefault="00093BFC" w:rsidP="00093BFC">
            <w:pPr>
              <w:rPr>
                <w:rFonts w:asciiTheme="minorHAnsi" w:hAnsiTheme="minorHAnsi"/>
                <w:b/>
                <w:bCs/>
                <w:sz w:val="20"/>
              </w:rPr>
            </w:pPr>
            <w:r w:rsidRPr="00093BFC">
              <w:rPr>
                <w:rFonts w:asciiTheme="minorHAnsi" w:hAnsiTheme="minorHAnsi"/>
                <w:b/>
                <w:bCs/>
                <w:sz w:val="20"/>
              </w:rPr>
              <w:t>3. Inund</w:t>
            </w:r>
            <w:r w:rsidR="00EB2AE0">
              <w:rPr>
                <w:rFonts w:asciiTheme="minorHAnsi" w:hAnsiTheme="minorHAnsi"/>
                <w:b/>
                <w:bCs/>
                <w:sz w:val="20"/>
              </w:rPr>
              <w:t>ated Portion of Swale (Monthly)</w:t>
            </w:r>
          </w:p>
        </w:tc>
      </w:tr>
      <w:tr w:rsidR="00093BFC" w:rsidRPr="00093BFC" w14:paraId="68EC02E5" w14:textId="77777777" w:rsidTr="00093BFC">
        <w:trPr>
          <w:tblCellSpacing w:w="15" w:type="dxa"/>
        </w:trPr>
        <w:tc>
          <w:tcPr>
            <w:tcW w:w="0" w:type="auto"/>
            <w:vAlign w:val="center"/>
            <w:hideMark/>
          </w:tcPr>
          <w:p w14:paraId="15334F3A" w14:textId="77777777" w:rsidR="00093BFC" w:rsidRPr="00093BFC" w:rsidRDefault="00093BFC" w:rsidP="00093BFC">
            <w:pPr>
              <w:rPr>
                <w:rFonts w:asciiTheme="minorHAnsi" w:hAnsiTheme="minorHAnsi"/>
                <w:sz w:val="20"/>
              </w:rPr>
            </w:pPr>
            <w:r w:rsidRPr="00093BFC">
              <w:rPr>
                <w:rFonts w:asciiTheme="minorHAnsi" w:hAnsiTheme="minorHAnsi"/>
                <w:sz w:val="20"/>
              </w:rPr>
              <w:t>Floating or floatable debris removal required</w:t>
            </w:r>
          </w:p>
        </w:tc>
        <w:tc>
          <w:tcPr>
            <w:tcW w:w="0" w:type="auto"/>
            <w:vAlign w:val="center"/>
            <w:hideMark/>
          </w:tcPr>
          <w:p w14:paraId="6C732B66" w14:textId="77777777" w:rsidR="00093BFC" w:rsidRPr="00093BFC" w:rsidRDefault="00093BFC" w:rsidP="00093BFC">
            <w:pPr>
              <w:rPr>
                <w:rFonts w:asciiTheme="minorHAnsi" w:hAnsiTheme="minorHAnsi"/>
                <w:sz w:val="20"/>
              </w:rPr>
            </w:pPr>
          </w:p>
        </w:tc>
        <w:tc>
          <w:tcPr>
            <w:tcW w:w="0" w:type="auto"/>
            <w:vAlign w:val="center"/>
            <w:hideMark/>
          </w:tcPr>
          <w:p w14:paraId="1954E543" w14:textId="77777777" w:rsidR="00093BFC" w:rsidRPr="00093BFC" w:rsidRDefault="00093BFC" w:rsidP="00093BFC">
            <w:pPr>
              <w:rPr>
                <w:rFonts w:asciiTheme="minorHAnsi" w:hAnsiTheme="minorHAnsi"/>
                <w:sz w:val="20"/>
              </w:rPr>
            </w:pPr>
          </w:p>
        </w:tc>
      </w:tr>
      <w:tr w:rsidR="00093BFC" w:rsidRPr="00093BFC" w14:paraId="0109D539" w14:textId="77777777" w:rsidTr="00093BFC">
        <w:trPr>
          <w:tblCellSpacing w:w="15" w:type="dxa"/>
        </w:trPr>
        <w:tc>
          <w:tcPr>
            <w:tcW w:w="0" w:type="auto"/>
            <w:vAlign w:val="center"/>
            <w:hideMark/>
          </w:tcPr>
          <w:p w14:paraId="4137F6F0" w14:textId="77777777" w:rsidR="00093BFC" w:rsidRPr="00093BFC" w:rsidRDefault="00093BFC" w:rsidP="00093BFC">
            <w:pPr>
              <w:rPr>
                <w:rFonts w:asciiTheme="minorHAnsi" w:hAnsiTheme="minorHAnsi"/>
                <w:sz w:val="20"/>
              </w:rPr>
            </w:pPr>
            <w:r w:rsidRPr="00093BFC">
              <w:rPr>
                <w:rFonts w:asciiTheme="minorHAnsi" w:hAnsiTheme="minorHAnsi"/>
                <w:sz w:val="20"/>
              </w:rPr>
              <w:t>Visible pollution</w:t>
            </w:r>
          </w:p>
        </w:tc>
        <w:tc>
          <w:tcPr>
            <w:tcW w:w="0" w:type="auto"/>
            <w:vAlign w:val="center"/>
            <w:hideMark/>
          </w:tcPr>
          <w:p w14:paraId="1B0936AC" w14:textId="77777777" w:rsidR="00093BFC" w:rsidRPr="00093BFC" w:rsidRDefault="00093BFC" w:rsidP="00093BFC">
            <w:pPr>
              <w:rPr>
                <w:rFonts w:asciiTheme="minorHAnsi" w:hAnsiTheme="minorHAnsi"/>
                <w:sz w:val="20"/>
              </w:rPr>
            </w:pPr>
          </w:p>
        </w:tc>
        <w:tc>
          <w:tcPr>
            <w:tcW w:w="0" w:type="auto"/>
            <w:vAlign w:val="center"/>
            <w:hideMark/>
          </w:tcPr>
          <w:p w14:paraId="4B832406" w14:textId="77777777" w:rsidR="00093BFC" w:rsidRPr="00093BFC" w:rsidRDefault="00093BFC" w:rsidP="00093BFC">
            <w:pPr>
              <w:rPr>
                <w:rFonts w:asciiTheme="minorHAnsi" w:hAnsiTheme="minorHAnsi"/>
                <w:sz w:val="20"/>
              </w:rPr>
            </w:pPr>
          </w:p>
        </w:tc>
      </w:tr>
      <w:tr w:rsidR="00093BFC" w:rsidRPr="00093BFC" w14:paraId="548DABE5" w14:textId="77777777" w:rsidTr="00093BFC">
        <w:trPr>
          <w:tblCellSpacing w:w="15" w:type="dxa"/>
        </w:trPr>
        <w:tc>
          <w:tcPr>
            <w:tcW w:w="0" w:type="auto"/>
            <w:vAlign w:val="center"/>
            <w:hideMark/>
          </w:tcPr>
          <w:p w14:paraId="7145936B" w14:textId="77777777" w:rsidR="00093BFC" w:rsidRPr="00093BFC" w:rsidRDefault="00093BFC" w:rsidP="00093BFC">
            <w:pPr>
              <w:rPr>
                <w:rFonts w:asciiTheme="minorHAnsi" w:hAnsiTheme="minorHAnsi"/>
                <w:sz w:val="20"/>
              </w:rPr>
            </w:pPr>
            <w:r w:rsidRPr="00093BFC">
              <w:rPr>
                <w:rFonts w:asciiTheme="minorHAnsi" w:hAnsiTheme="minorHAnsi"/>
                <w:sz w:val="20"/>
              </w:rPr>
              <w:t>Eutrophication level of the wet swale</w:t>
            </w:r>
          </w:p>
        </w:tc>
        <w:tc>
          <w:tcPr>
            <w:tcW w:w="0" w:type="auto"/>
            <w:vAlign w:val="center"/>
            <w:hideMark/>
          </w:tcPr>
          <w:p w14:paraId="1535540E" w14:textId="77777777" w:rsidR="00093BFC" w:rsidRPr="00093BFC" w:rsidRDefault="00093BFC" w:rsidP="00093BFC">
            <w:pPr>
              <w:rPr>
                <w:rFonts w:asciiTheme="minorHAnsi" w:hAnsiTheme="minorHAnsi"/>
                <w:sz w:val="20"/>
              </w:rPr>
            </w:pPr>
          </w:p>
        </w:tc>
        <w:tc>
          <w:tcPr>
            <w:tcW w:w="0" w:type="auto"/>
            <w:vAlign w:val="center"/>
            <w:hideMark/>
          </w:tcPr>
          <w:p w14:paraId="39E65668" w14:textId="77777777" w:rsidR="00093BFC" w:rsidRPr="00093BFC" w:rsidRDefault="00093BFC" w:rsidP="00093BFC">
            <w:pPr>
              <w:rPr>
                <w:rFonts w:asciiTheme="minorHAnsi" w:hAnsiTheme="minorHAnsi"/>
                <w:sz w:val="20"/>
              </w:rPr>
            </w:pPr>
          </w:p>
        </w:tc>
      </w:tr>
      <w:tr w:rsidR="00093BFC" w:rsidRPr="00093BFC" w14:paraId="7BC6AD04" w14:textId="77777777" w:rsidTr="00093BFC">
        <w:trPr>
          <w:tblCellSpacing w:w="15" w:type="dxa"/>
        </w:trPr>
        <w:tc>
          <w:tcPr>
            <w:tcW w:w="0" w:type="auto"/>
            <w:vAlign w:val="center"/>
            <w:hideMark/>
          </w:tcPr>
          <w:p w14:paraId="5A086168" w14:textId="77777777" w:rsidR="00093BFC" w:rsidRPr="00093BFC" w:rsidRDefault="00093BFC" w:rsidP="00093BFC">
            <w:pPr>
              <w:rPr>
                <w:rFonts w:asciiTheme="minorHAnsi" w:hAnsiTheme="minorHAnsi"/>
                <w:sz w:val="20"/>
              </w:rPr>
            </w:pPr>
            <w:r w:rsidRPr="00093BFC">
              <w:rPr>
                <w:rFonts w:asciiTheme="minorHAnsi" w:hAnsiTheme="minorHAnsi"/>
                <w:sz w:val="20"/>
              </w:rPr>
              <w:t>No evidence of erosion</w:t>
            </w:r>
          </w:p>
        </w:tc>
        <w:tc>
          <w:tcPr>
            <w:tcW w:w="0" w:type="auto"/>
            <w:vAlign w:val="center"/>
            <w:hideMark/>
          </w:tcPr>
          <w:p w14:paraId="0E8DBE3B" w14:textId="77777777" w:rsidR="00093BFC" w:rsidRPr="00093BFC" w:rsidRDefault="00093BFC" w:rsidP="00093BFC">
            <w:pPr>
              <w:rPr>
                <w:rFonts w:asciiTheme="minorHAnsi" w:hAnsiTheme="minorHAnsi"/>
                <w:sz w:val="20"/>
              </w:rPr>
            </w:pPr>
          </w:p>
        </w:tc>
        <w:tc>
          <w:tcPr>
            <w:tcW w:w="0" w:type="auto"/>
            <w:vAlign w:val="center"/>
            <w:hideMark/>
          </w:tcPr>
          <w:p w14:paraId="6EC7A30A" w14:textId="77777777" w:rsidR="00093BFC" w:rsidRPr="00093BFC" w:rsidRDefault="00093BFC" w:rsidP="00093BFC">
            <w:pPr>
              <w:rPr>
                <w:rFonts w:asciiTheme="minorHAnsi" w:hAnsiTheme="minorHAnsi"/>
                <w:sz w:val="20"/>
              </w:rPr>
            </w:pPr>
          </w:p>
        </w:tc>
      </w:tr>
      <w:tr w:rsidR="00093BFC" w:rsidRPr="00093BFC" w14:paraId="6377E94B" w14:textId="77777777" w:rsidTr="00EB2AE0">
        <w:trPr>
          <w:tblCellSpacing w:w="15" w:type="dxa"/>
        </w:trPr>
        <w:tc>
          <w:tcPr>
            <w:tcW w:w="0" w:type="auto"/>
            <w:gridSpan w:val="3"/>
            <w:shd w:val="clear" w:color="auto" w:fill="DBE5F1"/>
            <w:vAlign w:val="center"/>
            <w:hideMark/>
          </w:tcPr>
          <w:p w14:paraId="0FE8725C"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4. Sediment Deposition (Annual)</w:t>
            </w:r>
          </w:p>
        </w:tc>
      </w:tr>
      <w:tr w:rsidR="00093BFC" w:rsidRPr="00093BFC" w14:paraId="46F94648" w14:textId="77777777" w:rsidTr="00093BFC">
        <w:trPr>
          <w:tblCellSpacing w:w="15" w:type="dxa"/>
        </w:trPr>
        <w:tc>
          <w:tcPr>
            <w:tcW w:w="0" w:type="auto"/>
            <w:vAlign w:val="center"/>
            <w:hideMark/>
          </w:tcPr>
          <w:p w14:paraId="0A3DD317" w14:textId="77777777" w:rsidR="00093BFC" w:rsidRPr="00093BFC" w:rsidRDefault="00093BFC" w:rsidP="00093BFC">
            <w:pPr>
              <w:rPr>
                <w:rFonts w:asciiTheme="minorHAnsi" w:hAnsiTheme="minorHAnsi"/>
                <w:sz w:val="20"/>
              </w:rPr>
            </w:pPr>
            <w:r w:rsidRPr="00093BFC">
              <w:rPr>
                <w:rFonts w:asciiTheme="minorHAnsi" w:hAnsiTheme="minorHAnsi"/>
                <w:sz w:val="20"/>
              </w:rPr>
              <w:t>Area clean of sediment</w:t>
            </w:r>
          </w:p>
        </w:tc>
        <w:tc>
          <w:tcPr>
            <w:tcW w:w="0" w:type="auto"/>
            <w:vAlign w:val="center"/>
            <w:hideMark/>
          </w:tcPr>
          <w:p w14:paraId="00D7E1F7" w14:textId="77777777" w:rsidR="00093BFC" w:rsidRPr="00093BFC" w:rsidRDefault="00093BFC" w:rsidP="00093BFC">
            <w:pPr>
              <w:rPr>
                <w:rFonts w:asciiTheme="minorHAnsi" w:hAnsiTheme="minorHAnsi"/>
                <w:sz w:val="20"/>
              </w:rPr>
            </w:pPr>
          </w:p>
        </w:tc>
        <w:tc>
          <w:tcPr>
            <w:tcW w:w="0" w:type="auto"/>
            <w:vAlign w:val="center"/>
            <w:hideMark/>
          </w:tcPr>
          <w:p w14:paraId="75047494" w14:textId="77777777" w:rsidR="00093BFC" w:rsidRPr="00093BFC" w:rsidRDefault="00093BFC" w:rsidP="00093BFC">
            <w:pPr>
              <w:rPr>
                <w:rFonts w:asciiTheme="minorHAnsi" w:hAnsiTheme="minorHAnsi"/>
                <w:sz w:val="20"/>
              </w:rPr>
            </w:pPr>
          </w:p>
        </w:tc>
      </w:tr>
      <w:tr w:rsidR="00093BFC" w:rsidRPr="00093BFC" w14:paraId="4B73B3B3" w14:textId="77777777" w:rsidTr="00093BFC">
        <w:trPr>
          <w:tblCellSpacing w:w="15" w:type="dxa"/>
        </w:trPr>
        <w:tc>
          <w:tcPr>
            <w:tcW w:w="0" w:type="auto"/>
            <w:vAlign w:val="center"/>
            <w:hideMark/>
          </w:tcPr>
          <w:p w14:paraId="640A0867" w14:textId="77777777" w:rsidR="00093BFC" w:rsidRPr="00093BFC" w:rsidRDefault="00093BFC" w:rsidP="00093BFC">
            <w:pPr>
              <w:rPr>
                <w:rFonts w:asciiTheme="minorHAnsi" w:hAnsiTheme="minorHAnsi"/>
                <w:sz w:val="20"/>
              </w:rPr>
            </w:pPr>
            <w:r w:rsidRPr="00093BFC">
              <w:rPr>
                <w:rFonts w:asciiTheme="minorHAnsi" w:hAnsiTheme="minorHAnsi"/>
                <w:sz w:val="20"/>
              </w:rPr>
              <w:t>Winter accumulation of sand removed each spring</w:t>
            </w:r>
          </w:p>
        </w:tc>
        <w:tc>
          <w:tcPr>
            <w:tcW w:w="0" w:type="auto"/>
            <w:vAlign w:val="center"/>
            <w:hideMark/>
          </w:tcPr>
          <w:p w14:paraId="6FF145DC" w14:textId="77777777" w:rsidR="00093BFC" w:rsidRPr="00093BFC" w:rsidRDefault="00093BFC" w:rsidP="00093BFC">
            <w:pPr>
              <w:rPr>
                <w:rFonts w:asciiTheme="minorHAnsi" w:hAnsiTheme="minorHAnsi"/>
                <w:sz w:val="20"/>
              </w:rPr>
            </w:pPr>
          </w:p>
        </w:tc>
        <w:tc>
          <w:tcPr>
            <w:tcW w:w="0" w:type="auto"/>
            <w:vAlign w:val="center"/>
            <w:hideMark/>
          </w:tcPr>
          <w:p w14:paraId="1611FF16" w14:textId="77777777" w:rsidR="00093BFC" w:rsidRPr="00093BFC" w:rsidRDefault="00093BFC" w:rsidP="00093BFC">
            <w:pPr>
              <w:rPr>
                <w:rFonts w:asciiTheme="minorHAnsi" w:hAnsiTheme="minorHAnsi"/>
                <w:sz w:val="20"/>
              </w:rPr>
            </w:pPr>
          </w:p>
        </w:tc>
      </w:tr>
      <w:tr w:rsidR="00093BFC" w:rsidRPr="00093BFC" w14:paraId="7F9BB988" w14:textId="77777777" w:rsidTr="00093BFC">
        <w:trPr>
          <w:tblCellSpacing w:w="15" w:type="dxa"/>
        </w:trPr>
        <w:tc>
          <w:tcPr>
            <w:tcW w:w="0" w:type="auto"/>
            <w:vAlign w:val="center"/>
            <w:hideMark/>
          </w:tcPr>
          <w:p w14:paraId="30C1C986" w14:textId="77777777" w:rsidR="00093BFC" w:rsidRPr="00093BFC" w:rsidRDefault="00093BFC" w:rsidP="00093BFC">
            <w:pPr>
              <w:rPr>
                <w:rFonts w:asciiTheme="minorHAnsi" w:hAnsiTheme="minorHAnsi"/>
                <w:sz w:val="20"/>
              </w:rPr>
            </w:pPr>
            <w:r w:rsidRPr="00093BFC">
              <w:rPr>
                <w:rFonts w:asciiTheme="minorHAnsi" w:hAnsiTheme="minorHAnsi"/>
                <w:sz w:val="20"/>
              </w:rPr>
              <w:t>Contributing drainage area stabilized and free of erosion</w:t>
            </w:r>
          </w:p>
        </w:tc>
        <w:tc>
          <w:tcPr>
            <w:tcW w:w="0" w:type="auto"/>
            <w:vAlign w:val="center"/>
            <w:hideMark/>
          </w:tcPr>
          <w:p w14:paraId="155CD7F3" w14:textId="77777777" w:rsidR="00093BFC" w:rsidRPr="00093BFC" w:rsidRDefault="00093BFC" w:rsidP="00093BFC">
            <w:pPr>
              <w:rPr>
                <w:rFonts w:asciiTheme="minorHAnsi" w:hAnsiTheme="minorHAnsi"/>
                <w:sz w:val="20"/>
              </w:rPr>
            </w:pPr>
          </w:p>
        </w:tc>
        <w:tc>
          <w:tcPr>
            <w:tcW w:w="0" w:type="auto"/>
            <w:vAlign w:val="center"/>
            <w:hideMark/>
          </w:tcPr>
          <w:p w14:paraId="25D53695" w14:textId="77777777" w:rsidR="00093BFC" w:rsidRPr="00093BFC" w:rsidRDefault="00093BFC" w:rsidP="00093BFC">
            <w:pPr>
              <w:rPr>
                <w:rFonts w:asciiTheme="minorHAnsi" w:hAnsiTheme="minorHAnsi"/>
                <w:sz w:val="20"/>
              </w:rPr>
            </w:pPr>
          </w:p>
        </w:tc>
      </w:tr>
      <w:tr w:rsidR="00093BFC" w:rsidRPr="00093BFC" w14:paraId="1B1C097E" w14:textId="77777777" w:rsidTr="00EB2AE0">
        <w:trPr>
          <w:tblCellSpacing w:w="15" w:type="dxa"/>
        </w:trPr>
        <w:tc>
          <w:tcPr>
            <w:tcW w:w="0" w:type="auto"/>
            <w:gridSpan w:val="3"/>
            <w:shd w:val="clear" w:color="auto" w:fill="DBE5F1"/>
            <w:vAlign w:val="center"/>
            <w:hideMark/>
          </w:tcPr>
          <w:p w14:paraId="14299A95"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5. Outlet/Overflow Spillway (Annual)</w:t>
            </w:r>
          </w:p>
        </w:tc>
      </w:tr>
      <w:tr w:rsidR="00093BFC" w:rsidRPr="00093BFC" w14:paraId="09AACD79" w14:textId="77777777" w:rsidTr="00093BFC">
        <w:trPr>
          <w:tblCellSpacing w:w="15" w:type="dxa"/>
        </w:trPr>
        <w:tc>
          <w:tcPr>
            <w:tcW w:w="0" w:type="auto"/>
            <w:vAlign w:val="center"/>
            <w:hideMark/>
          </w:tcPr>
          <w:p w14:paraId="1DA4E591" w14:textId="77777777" w:rsidR="00093BFC" w:rsidRPr="00093BFC" w:rsidRDefault="00093BFC" w:rsidP="00093BFC">
            <w:pPr>
              <w:rPr>
                <w:rFonts w:asciiTheme="minorHAnsi" w:hAnsiTheme="minorHAnsi"/>
                <w:sz w:val="20"/>
              </w:rPr>
            </w:pPr>
            <w:r w:rsidRPr="00093BFC">
              <w:rPr>
                <w:rFonts w:asciiTheme="minorHAnsi" w:hAnsiTheme="minorHAnsi"/>
                <w:sz w:val="20"/>
              </w:rPr>
              <w:t>No evidence of structural deterioration</w:t>
            </w:r>
          </w:p>
        </w:tc>
        <w:tc>
          <w:tcPr>
            <w:tcW w:w="0" w:type="auto"/>
            <w:vAlign w:val="center"/>
            <w:hideMark/>
          </w:tcPr>
          <w:p w14:paraId="5A07A764" w14:textId="77777777" w:rsidR="00093BFC" w:rsidRPr="00093BFC" w:rsidRDefault="00093BFC" w:rsidP="00093BFC">
            <w:pPr>
              <w:rPr>
                <w:rFonts w:asciiTheme="minorHAnsi" w:hAnsiTheme="minorHAnsi"/>
                <w:sz w:val="20"/>
              </w:rPr>
            </w:pPr>
          </w:p>
        </w:tc>
        <w:tc>
          <w:tcPr>
            <w:tcW w:w="0" w:type="auto"/>
            <w:vAlign w:val="center"/>
            <w:hideMark/>
          </w:tcPr>
          <w:p w14:paraId="72AD9E9C" w14:textId="77777777" w:rsidR="00093BFC" w:rsidRPr="00093BFC" w:rsidRDefault="00093BFC" w:rsidP="00093BFC">
            <w:pPr>
              <w:rPr>
                <w:rFonts w:asciiTheme="minorHAnsi" w:hAnsiTheme="minorHAnsi"/>
                <w:sz w:val="20"/>
              </w:rPr>
            </w:pPr>
          </w:p>
        </w:tc>
      </w:tr>
      <w:tr w:rsidR="00093BFC" w:rsidRPr="00093BFC" w14:paraId="515B243F" w14:textId="77777777" w:rsidTr="00093BFC">
        <w:trPr>
          <w:tblCellSpacing w:w="15" w:type="dxa"/>
        </w:trPr>
        <w:tc>
          <w:tcPr>
            <w:tcW w:w="0" w:type="auto"/>
            <w:vAlign w:val="center"/>
            <w:hideMark/>
          </w:tcPr>
          <w:p w14:paraId="789945BD" w14:textId="77777777" w:rsidR="00093BFC" w:rsidRPr="00093BFC" w:rsidRDefault="00093BFC" w:rsidP="00093BFC">
            <w:pPr>
              <w:rPr>
                <w:rFonts w:asciiTheme="minorHAnsi" w:hAnsiTheme="minorHAnsi"/>
                <w:sz w:val="20"/>
              </w:rPr>
            </w:pPr>
            <w:r w:rsidRPr="00093BFC">
              <w:rPr>
                <w:rFonts w:asciiTheme="minorHAnsi" w:hAnsiTheme="minorHAnsi"/>
                <w:sz w:val="20"/>
              </w:rPr>
              <w:t>No evidence of erosion</w:t>
            </w:r>
          </w:p>
        </w:tc>
        <w:tc>
          <w:tcPr>
            <w:tcW w:w="0" w:type="auto"/>
            <w:vAlign w:val="center"/>
            <w:hideMark/>
          </w:tcPr>
          <w:p w14:paraId="2B155900" w14:textId="77777777" w:rsidR="00093BFC" w:rsidRPr="00093BFC" w:rsidRDefault="00093BFC" w:rsidP="00093BFC">
            <w:pPr>
              <w:rPr>
                <w:rFonts w:asciiTheme="minorHAnsi" w:hAnsiTheme="minorHAnsi"/>
                <w:sz w:val="20"/>
              </w:rPr>
            </w:pPr>
          </w:p>
        </w:tc>
        <w:tc>
          <w:tcPr>
            <w:tcW w:w="0" w:type="auto"/>
            <w:vAlign w:val="center"/>
            <w:hideMark/>
          </w:tcPr>
          <w:p w14:paraId="6D0419B5" w14:textId="77777777" w:rsidR="00093BFC" w:rsidRPr="00093BFC" w:rsidRDefault="00093BFC" w:rsidP="00093BFC">
            <w:pPr>
              <w:rPr>
                <w:rFonts w:asciiTheme="minorHAnsi" w:hAnsiTheme="minorHAnsi"/>
                <w:sz w:val="20"/>
              </w:rPr>
            </w:pPr>
          </w:p>
        </w:tc>
      </w:tr>
      <w:tr w:rsidR="00093BFC" w:rsidRPr="00093BFC" w14:paraId="091D826F" w14:textId="77777777" w:rsidTr="00093BFC">
        <w:trPr>
          <w:tblCellSpacing w:w="15" w:type="dxa"/>
        </w:trPr>
        <w:tc>
          <w:tcPr>
            <w:tcW w:w="0" w:type="auto"/>
            <w:vAlign w:val="center"/>
            <w:hideMark/>
          </w:tcPr>
          <w:p w14:paraId="308A6984" w14:textId="77777777" w:rsidR="00093BFC" w:rsidRPr="00093BFC" w:rsidRDefault="00093BFC" w:rsidP="00093BFC">
            <w:pPr>
              <w:rPr>
                <w:rFonts w:asciiTheme="minorHAnsi" w:hAnsiTheme="minorHAnsi"/>
                <w:sz w:val="20"/>
              </w:rPr>
            </w:pPr>
            <w:r w:rsidRPr="00093BFC">
              <w:rPr>
                <w:rFonts w:asciiTheme="minorHAnsi" w:hAnsiTheme="minorHAnsi"/>
                <w:sz w:val="20"/>
              </w:rPr>
              <w:t>No evidence of blockage</w:t>
            </w:r>
          </w:p>
        </w:tc>
        <w:tc>
          <w:tcPr>
            <w:tcW w:w="0" w:type="auto"/>
            <w:vAlign w:val="center"/>
            <w:hideMark/>
          </w:tcPr>
          <w:p w14:paraId="48FEC49E" w14:textId="77777777" w:rsidR="00093BFC" w:rsidRPr="00093BFC" w:rsidRDefault="00093BFC" w:rsidP="00093BFC">
            <w:pPr>
              <w:rPr>
                <w:rFonts w:asciiTheme="minorHAnsi" w:hAnsiTheme="minorHAnsi"/>
                <w:sz w:val="20"/>
              </w:rPr>
            </w:pPr>
          </w:p>
        </w:tc>
        <w:tc>
          <w:tcPr>
            <w:tcW w:w="0" w:type="auto"/>
            <w:vAlign w:val="center"/>
            <w:hideMark/>
          </w:tcPr>
          <w:p w14:paraId="70C9CF2A" w14:textId="77777777" w:rsidR="00093BFC" w:rsidRPr="00093BFC" w:rsidRDefault="00093BFC" w:rsidP="00093BFC">
            <w:pPr>
              <w:rPr>
                <w:rFonts w:asciiTheme="minorHAnsi" w:hAnsiTheme="minorHAnsi"/>
                <w:sz w:val="20"/>
              </w:rPr>
            </w:pPr>
          </w:p>
        </w:tc>
      </w:tr>
      <w:tr w:rsidR="00093BFC" w:rsidRPr="00093BFC" w14:paraId="68569D97" w14:textId="77777777" w:rsidTr="00093BFC">
        <w:trPr>
          <w:tblCellSpacing w:w="15" w:type="dxa"/>
        </w:trPr>
        <w:tc>
          <w:tcPr>
            <w:tcW w:w="0" w:type="auto"/>
            <w:vAlign w:val="center"/>
            <w:hideMark/>
          </w:tcPr>
          <w:p w14:paraId="4C219FAF" w14:textId="77777777" w:rsidR="00093BFC" w:rsidRPr="00093BFC" w:rsidRDefault="00093BFC" w:rsidP="00093BFC">
            <w:pPr>
              <w:rPr>
                <w:rFonts w:asciiTheme="minorHAnsi" w:hAnsiTheme="minorHAnsi"/>
                <w:sz w:val="20"/>
              </w:rPr>
            </w:pPr>
            <w:r w:rsidRPr="00093BFC">
              <w:rPr>
                <w:rFonts w:asciiTheme="minorHAnsi" w:hAnsiTheme="minorHAnsi"/>
                <w:sz w:val="20"/>
              </w:rPr>
              <w:t>Good condition, no need for repairs</w:t>
            </w:r>
          </w:p>
        </w:tc>
        <w:tc>
          <w:tcPr>
            <w:tcW w:w="0" w:type="auto"/>
            <w:vAlign w:val="center"/>
            <w:hideMark/>
          </w:tcPr>
          <w:p w14:paraId="40F7E1BA" w14:textId="77777777" w:rsidR="00093BFC" w:rsidRPr="00093BFC" w:rsidRDefault="00093BFC" w:rsidP="00093BFC">
            <w:pPr>
              <w:rPr>
                <w:rFonts w:asciiTheme="minorHAnsi" w:hAnsiTheme="minorHAnsi"/>
                <w:sz w:val="20"/>
              </w:rPr>
            </w:pPr>
          </w:p>
        </w:tc>
        <w:tc>
          <w:tcPr>
            <w:tcW w:w="0" w:type="auto"/>
            <w:vAlign w:val="center"/>
            <w:hideMark/>
          </w:tcPr>
          <w:p w14:paraId="009B7EA8" w14:textId="77777777" w:rsidR="00093BFC" w:rsidRPr="00093BFC" w:rsidRDefault="00093BFC" w:rsidP="00093BFC">
            <w:pPr>
              <w:rPr>
                <w:rFonts w:asciiTheme="minorHAnsi" w:hAnsiTheme="minorHAnsi"/>
                <w:sz w:val="20"/>
              </w:rPr>
            </w:pPr>
          </w:p>
        </w:tc>
      </w:tr>
      <w:tr w:rsidR="00093BFC" w:rsidRPr="00093BFC" w14:paraId="3D0E156B" w14:textId="77777777" w:rsidTr="00EB2AE0">
        <w:trPr>
          <w:tblCellSpacing w:w="15" w:type="dxa"/>
        </w:trPr>
        <w:tc>
          <w:tcPr>
            <w:tcW w:w="0" w:type="auto"/>
            <w:gridSpan w:val="3"/>
            <w:shd w:val="clear" w:color="auto" w:fill="DBE5F1"/>
            <w:vAlign w:val="center"/>
            <w:hideMark/>
          </w:tcPr>
          <w:p w14:paraId="5DE88A4A" w14:textId="77777777" w:rsidR="00093BFC" w:rsidRPr="00093BFC" w:rsidRDefault="00093BFC" w:rsidP="00093BFC">
            <w:pPr>
              <w:rPr>
                <w:rFonts w:asciiTheme="minorHAnsi" w:hAnsiTheme="minorHAnsi"/>
                <w:b/>
                <w:bCs/>
                <w:sz w:val="20"/>
              </w:rPr>
            </w:pPr>
            <w:r w:rsidRPr="00093BFC">
              <w:rPr>
                <w:rFonts w:asciiTheme="minorHAnsi" w:hAnsiTheme="minorHAnsi"/>
                <w:b/>
                <w:bCs/>
                <w:sz w:val="20"/>
              </w:rPr>
              <w:t>6. Other (Monthly)</w:t>
            </w:r>
          </w:p>
        </w:tc>
      </w:tr>
      <w:tr w:rsidR="00093BFC" w:rsidRPr="00093BFC" w14:paraId="1C985005" w14:textId="77777777" w:rsidTr="00093BFC">
        <w:trPr>
          <w:tblCellSpacing w:w="15" w:type="dxa"/>
        </w:trPr>
        <w:tc>
          <w:tcPr>
            <w:tcW w:w="0" w:type="auto"/>
            <w:vAlign w:val="center"/>
            <w:hideMark/>
          </w:tcPr>
          <w:p w14:paraId="60589039" w14:textId="77777777" w:rsidR="00093BFC" w:rsidRPr="00093BFC" w:rsidRDefault="00093BFC" w:rsidP="00093BFC">
            <w:pPr>
              <w:rPr>
                <w:rFonts w:asciiTheme="minorHAnsi" w:hAnsiTheme="minorHAnsi"/>
                <w:sz w:val="20"/>
              </w:rPr>
            </w:pPr>
            <w:r w:rsidRPr="00093BFC">
              <w:rPr>
                <w:rFonts w:asciiTheme="minorHAnsi" w:hAnsiTheme="minorHAnsi"/>
                <w:sz w:val="20"/>
              </w:rPr>
              <w:t>Encroachment on easement area (if applicable)</w:t>
            </w:r>
          </w:p>
        </w:tc>
        <w:tc>
          <w:tcPr>
            <w:tcW w:w="0" w:type="auto"/>
            <w:vAlign w:val="center"/>
            <w:hideMark/>
          </w:tcPr>
          <w:p w14:paraId="40A1B931" w14:textId="77777777" w:rsidR="00093BFC" w:rsidRPr="00093BFC" w:rsidRDefault="00093BFC" w:rsidP="00093BFC">
            <w:pPr>
              <w:rPr>
                <w:rFonts w:asciiTheme="minorHAnsi" w:hAnsiTheme="minorHAnsi"/>
                <w:sz w:val="20"/>
              </w:rPr>
            </w:pPr>
          </w:p>
        </w:tc>
        <w:tc>
          <w:tcPr>
            <w:tcW w:w="0" w:type="auto"/>
            <w:vAlign w:val="center"/>
            <w:hideMark/>
          </w:tcPr>
          <w:p w14:paraId="174A6884" w14:textId="77777777" w:rsidR="00093BFC" w:rsidRPr="00093BFC" w:rsidRDefault="00093BFC" w:rsidP="00093BFC">
            <w:pPr>
              <w:rPr>
                <w:rFonts w:asciiTheme="minorHAnsi" w:hAnsiTheme="minorHAnsi"/>
                <w:sz w:val="20"/>
              </w:rPr>
            </w:pPr>
          </w:p>
        </w:tc>
      </w:tr>
      <w:tr w:rsidR="00093BFC" w:rsidRPr="00093BFC" w14:paraId="0A11F37F" w14:textId="77777777" w:rsidTr="00093BFC">
        <w:trPr>
          <w:tblCellSpacing w:w="15" w:type="dxa"/>
        </w:trPr>
        <w:tc>
          <w:tcPr>
            <w:tcW w:w="0" w:type="auto"/>
            <w:vAlign w:val="center"/>
            <w:hideMark/>
          </w:tcPr>
          <w:p w14:paraId="1A428EE9" w14:textId="77777777" w:rsidR="00093BFC" w:rsidRPr="00093BFC" w:rsidRDefault="00093BFC" w:rsidP="00093BFC">
            <w:pPr>
              <w:rPr>
                <w:rFonts w:asciiTheme="minorHAnsi" w:hAnsiTheme="minorHAnsi"/>
                <w:sz w:val="20"/>
              </w:rPr>
            </w:pPr>
            <w:r w:rsidRPr="00093BFC">
              <w:rPr>
                <w:rFonts w:asciiTheme="minorHAnsi" w:hAnsiTheme="minorHAnsi"/>
                <w:sz w:val="20"/>
              </w:rPr>
              <w:t>Complaints from residents (if applicable)</w:t>
            </w:r>
          </w:p>
        </w:tc>
        <w:tc>
          <w:tcPr>
            <w:tcW w:w="0" w:type="auto"/>
            <w:vAlign w:val="center"/>
            <w:hideMark/>
          </w:tcPr>
          <w:p w14:paraId="067131E0" w14:textId="77777777" w:rsidR="00093BFC" w:rsidRPr="00093BFC" w:rsidRDefault="00093BFC" w:rsidP="00093BFC">
            <w:pPr>
              <w:rPr>
                <w:rFonts w:asciiTheme="minorHAnsi" w:hAnsiTheme="minorHAnsi"/>
                <w:sz w:val="20"/>
              </w:rPr>
            </w:pPr>
          </w:p>
        </w:tc>
        <w:tc>
          <w:tcPr>
            <w:tcW w:w="0" w:type="auto"/>
            <w:vAlign w:val="center"/>
            <w:hideMark/>
          </w:tcPr>
          <w:p w14:paraId="3F931ED0" w14:textId="77777777" w:rsidR="00093BFC" w:rsidRPr="00093BFC" w:rsidRDefault="00093BFC" w:rsidP="00093BFC">
            <w:pPr>
              <w:rPr>
                <w:rFonts w:asciiTheme="minorHAnsi" w:hAnsiTheme="minorHAnsi"/>
                <w:sz w:val="20"/>
              </w:rPr>
            </w:pPr>
          </w:p>
        </w:tc>
      </w:tr>
      <w:tr w:rsidR="00093BFC" w:rsidRPr="00093BFC" w14:paraId="22E9AA83" w14:textId="77777777" w:rsidTr="00093BFC">
        <w:trPr>
          <w:tblCellSpacing w:w="15" w:type="dxa"/>
        </w:trPr>
        <w:tc>
          <w:tcPr>
            <w:tcW w:w="0" w:type="auto"/>
            <w:vAlign w:val="center"/>
            <w:hideMark/>
          </w:tcPr>
          <w:p w14:paraId="6DB7121F" w14:textId="77777777" w:rsidR="00093BFC" w:rsidRPr="00093BFC" w:rsidRDefault="00093BFC" w:rsidP="00093BFC">
            <w:pPr>
              <w:rPr>
                <w:rFonts w:asciiTheme="minorHAnsi" w:hAnsiTheme="minorHAnsi"/>
                <w:sz w:val="20"/>
              </w:rPr>
            </w:pPr>
            <w:r w:rsidRPr="00093BFC">
              <w:rPr>
                <w:rFonts w:asciiTheme="minorHAnsi" w:hAnsiTheme="minorHAnsi"/>
                <w:sz w:val="20"/>
              </w:rPr>
              <w:t>Any public hazards (specify)</w:t>
            </w:r>
          </w:p>
        </w:tc>
        <w:tc>
          <w:tcPr>
            <w:tcW w:w="0" w:type="auto"/>
            <w:vAlign w:val="center"/>
            <w:hideMark/>
          </w:tcPr>
          <w:p w14:paraId="233F17F0" w14:textId="77777777" w:rsidR="00093BFC" w:rsidRPr="00093BFC" w:rsidRDefault="00093BFC" w:rsidP="00093BFC">
            <w:pPr>
              <w:rPr>
                <w:rFonts w:asciiTheme="minorHAnsi" w:hAnsiTheme="minorHAnsi"/>
                <w:sz w:val="20"/>
              </w:rPr>
            </w:pPr>
          </w:p>
        </w:tc>
        <w:tc>
          <w:tcPr>
            <w:tcW w:w="0" w:type="auto"/>
            <w:vAlign w:val="center"/>
            <w:hideMark/>
          </w:tcPr>
          <w:p w14:paraId="46862296" w14:textId="77777777" w:rsidR="00093BFC" w:rsidRPr="00093BFC" w:rsidRDefault="00093BFC" w:rsidP="00093BFC">
            <w:pPr>
              <w:rPr>
                <w:rFonts w:asciiTheme="minorHAnsi" w:hAnsiTheme="minorHAnsi"/>
                <w:sz w:val="20"/>
              </w:rPr>
            </w:pPr>
          </w:p>
        </w:tc>
      </w:tr>
      <w:tr w:rsidR="00093BFC" w:rsidRPr="00093BFC" w14:paraId="07671631" w14:textId="77777777" w:rsidTr="00093BFC">
        <w:trPr>
          <w:tblCellSpacing w:w="15" w:type="dxa"/>
        </w:trPr>
        <w:tc>
          <w:tcPr>
            <w:tcW w:w="0" w:type="auto"/>
            <w:gridSpan w:val="3"/>
            <w:vAlign w:val="center"/>
            <w:hideMark/>
          </w:tcPr>
          <w:p w14:paraId="793F2B25" w14:textId="77777777" w:rsidR="00093BFC" w:rsidRPr="00093BFC" w:rsidRDefault="00093BFC" w:rsidP="00093BFC">
            <w:pPr>
              <w:rPr>
                <w:rFonts w:asciiTheme="minorHAnsi" w:hAnsiTheme="minorHAnsi"/>
                <w:sz w:val="20"/>
              </w:rPr>
            </w:pPr>
            <w:r w:rsidRPr="00093BFC">
              <w:rPr>
                <w:rFonts w:asciiTheme="minorHAnsi" w:hAnsiTheme="minorHAnsi"/>
                <w:sz w:val="20"/>
              </w:rPr>
              <w:t xml:space="preserve">Comments: </w:t>
            </w:r>
          </w:p>
        </w:tc>
      </w:tr>
      <w:tr w:rsidR="00093BFC" w:rsidRPr="00093BFC" w14:paraId="4154ED46" w14:textId="77777777" w:rsidTr="00093BFC">
        <w:trPr>
          <w:tblCellSpacing w:w="15" w:type="dxa"/>
        </w:trPr>
        <w:tc>
          <w:tcPr>
            <w:tcW w:w="0" w:type="auto"/>
            <w:gridSpan w:val="3"/>
            <w:vAlign w:val="center"/>
            <w:hideMark/>
          </w:tcPr>
          <w:p w14:paraId="18CB10EC" w14:textId="77777777" w:rsidR="00093BFC" w:rsidRPr="00093BFC" w:rsidRDefault="00093BFC" w:rsidP="00093BFC">
            <w:pPr>
              <w:rPr>
                <w:rFonts w:asciiTheme="minorHAnsi" w:hAnsiTheme="minorHAnsi"/>
                <w:sz w:val="20"/>
              </w:rPr>
            </w:pPr>
            <w:r w:rsidRPr="00093BFC">
              <w:rPr>
                <w:rFonts w:asciiTheme="minorHAnsi" w:hAnsiTheme="minorHAnsi"/>
                <w:sz w:val="20"/>
              </w:rPr>
              <w:t xml:space="preserve">Actions to be taken: </w:t>
            </w:r>
          </w:p>
        </w:tc>
      </w:tr>
    </w:tbl>
    <w:p w14:paraId="721F7177" w14:textId="77777777" w:rsidR="00093BFC" w:rsidRPr="00093BFC" w:rsidRDefault="00093BFC" w:rsidP="00C86B4D">
      <w:pPr>
        <w:numPr>
          <w:ilvl w:val="0"/>
          <w:numId w:val="11"/>
        </w:numPr>
        <w:spacing w:before="100" w:beforeAutospacing="1" w:after="100" w:afterAutospacing="1"/>
        <w:rPr>
          <w:rFonts w:asciiTheme="minorHAnsi" w:hAnsiTheme="minorHAnsi"/>
          <w:sz w:val="20"/>
        </w:rPr>
      </w:pPr>
      <w:r w:rsidRPr="00093BFC">
        <w:rPr>
          <w:rFonts w:asciiTheme="minorHAnsi" w:hAnsiTheme="minorHAnsi"/>
          <w:sz w:val="20"/>
        </w:rPr>
        <w:t xml:space="preserve">A legally binding and enforceable </w:t>
      </w:r>
      <w:r w:rsidRPr="00093BFC">
        <w:rPr>
          <w:rFonts w:asciiTheme="minorHAnsi" w:hAnsiTheme="minorHAnsi"/>
          <w:sz w:val="20"/>
          <w:highlight w:val="yellow"/>
        </w:rPr>
        <w:t>maintenance agreement</w:t>
      </w:r>
      <w:r w:rsidRPr="00093BFC">
        <w:rPr>
          <w:rFonts w:asciiTheme="minorHAnsi" w:hAnsiTheme="minorHAnsi"/>
          <w:sz w:val="20"/>
        </w:rPr>
        <w:t xml:space="preserve"> should be executed between the practice owner and the local review authority to ensure the following:</w:t>
      </w:r>
    </w:p>
    <w:p w14:paraId="3B50D6AB"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Sediment should be cleaned out of any sedimentation chamber when it accumulates to a depth equal to ½ the total depth to the outlet, or when greater than 1.5 feet, whichever is less. The sediment chamber outlet devices should be cleaned/repaired when drawdown times exceed 36 hours. Trash and debris should be removed as necessary; and</w:t>
      </w:r>
    </w:p>
    <w:p w14:paraId="2748424D"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Silt/sediment should be removed from the swale bottom when the accumulation exceeds one inch.</w:t>
      </w:r>
    </w:p>
    <w:p w14:paraId="1A245832" w14:textId="77777777" w:rsidR="00093BFC" w:rsidRPr="00093BFC" w:rsidRDefault="00093BFC" w:rsidP="00C86B4D">
      <w:pPr>
        <w:numPr>
          <w:ilvl w:val="0"/>
          <w:numId w:val="11"/>
        </w:numPr>
        <w:spacing w:before="100" w:beforeAutospacing="1" w:after="100" w:afterAutospacing="1"/>
        <w:rPr>
          <w:rFonts w:asciiTheme="minorHAnsi" w:hAnsiTheme="minorHAnsi"/>
          <w:sz w:val="20"/>
        </w:rPr>
      </w:pPr>
      <w:r w:rsidRPr="00093BFC">
        <w:rPr>
          <w:rFonts w:asciiTheme="minorHAnsi" w:hAnsiTheme="minorHAnsi"/>
          <w:sz w:val="20"/>
        </w:rPr>
        <w:lastRenderedPageBreak/>
        <w:t>Adequate access must be provided for inspection, maintenance and landscaping upkeep, including appropriate equipment and vehicles.</w:t>
      </w:r>
    </w:p>
    <w:p w14:paraId="7F582FEE" w14:textId="77777777" w:rsidR="00093BFC" w:rsidRPr="00093BFC" w:rsidRDefault="00093BFC" w:rsidP="00C86B4D">
      <w:pPr>
        <w:numPr>
          <w:ilvl w:val="0"/>
          <w:numId w:val="11"/>
        </w:numPr>
        <w:spacing w:before="100" w:beforeAutospacing="1" w:after="100" w:afterAutospacing="1"/>
        <w:rPr>
          <w:rFonts w:asciiTheme="minorHAnsi" w:hAnsiTheme="minorHAnsi"/>
          <w:sz w:val="20"/>
        </w:rPr>
      </w:pPr>
      <w:r w:rsidRPr="00093BFC">
        <w:rPr>
          <w:rFonts w:asciiTheme="minorHAnsi" w:hAnsiTheme="minorHAnsi"/>
          <w:sz w:val="20"/>
        </w:rPr>
        <w:t xml:space="preserve">Wet swales generally should not be used as dedicated snow storage areas, but can be with the following considerations. </w:t>
      </w:r>
    </w:p>
    <w:p w14:paraId="7533BF62"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 xml:space="preserve">Snow storage should not occur in areas designated as </w:t>
      </w:r>
      <w:hyperlink r:id="rId51" w:anchor="Infiltration_guidance" w:history="1">
        <w:r w:rsidRPr="00093BFC">
          <w:rPr>
            <w:rStyle w:val="Hyperlink"/>
            <w:rFonts w:asciiTheme="minorHAnsi" w:hAnsiTheme="minorHAnsi"/>
            <w:sz w:val="20"/>
          </w:rPr>
          <w:t>potential stormwater hotspots for road salt</w:t>
        </w:r>
      </w:hyperlink>
      <w:r w:rsidRPr="00093BFC">
        <w:rPr>
          <w:rFonts w:asciiTheme="minorHAnsi" w:hAnsiTheme="minorHAnsi"/>
          <w:sz w:val="20"/>
        </w:rPr>
        <w:t xml:space="preserve">.  </w:t>
      </w:r>
      <w:r w:rsidRPr="00093BFC">
        <w:rPr>
          <w:rFonts w:asciiTheme="minorHAnsi" w:hAnsiTheme="minorHAnsi"/>
          <w:b/>
          <w:bCs/>
          <w:sz w:val="20"/>
        </w:rPr>
        <w:t>NOTE: Chloride will not be attenuated in filtration BMPs such as wet swales.</w:t>
      </w:r>
    </w:p>
    <w:p w14:paraId="5D421174"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 xml:space="preserve">When used for snow storage, or if used to treat parking lot runoff, the BMP area should be planted with </w:t>
      </w:r>
      <w:hyperlink r:id="rId52" w:history="1">
        <w:r w:rsidRPr="00093BFC">
          <w:rPr>
            <w:rStyle w:val="Hyperlink"/>
            <w:rFonts w:asciiTheme="minorHAnsi" w:hAnsiTheme="minorHAnsi"/>
            <w:sz w:val="20"/>
          </w:rPr>
          <w:t>salt tolerant and non-woody plant species</w:t>
        </w:r>
      </w:hyperlink>
      <w:r w:rsidRPr="00093BFC">
        <w:rPr>
          <w:rFonts w:asciiTheme="minorHAnsi" w:hAnsiTheme="minorHAnsi"/>
          <w:sz w:val="20"/>
        </w:rPr>
        <w:t>.</w:t>
      </w:r>
    </w:p>
    <w:p w14:paraId="4AA47CE9" w14:textId="77777777" w:rsidR="00093BFC" w:rsidRPr="00093BFC" w:rsidRDefault="00093BFC" w:rsidP="00C86B4D">
      <w:pPr>
        <w:numPr>
          <w:ilvl w:val="1"/>
          <w:numId w:val="11"/>
        </w:numPr>
        <w:spacing w:before="100" w:beforeAutospacing="1" w:after="100" w:afterAutospacing="1"/>
        <w:rPr>
          <w:rFonts w:asciiTheme="minorHAnsi" w:hAnsiTheme="minorHAnsi"/>
          <w:sz w:val="20"/>
        </w:rPr>
      </w:pPr>
      <w:r w:rsidRPr="00093BFC">
        <w:rPr>
          <w:rFonts w:asciiTheme="minorHAnsi" w:hAnsiTheme="minorHAnsi"/>
          <w:sz w:val="20"/>
        </w:rPr>
        <w:t>Practices should always be inspected for sand build-up on the surface following the spring melt event.</w:t>
      </w:r>
    </w:p>
    <w:p w14:paraId="2358D475" w14:textId="77777777" w:rsidR="00093BFC" w:rsidRPr="00093BFC" w:rsidRDefault="00093BFC" w:rsidP="00C86B4D">
      <w:pPr>
        <w:numPr>
          <w:ilvl w:val="0"/>
          <w:numId w:val="11"/>
        </w:numPr>
        <w:spacing w:before="100" w:beforeAutospacing="1" w:after="100" w:afterAutospacing="1"/>
        <w:rPr>
          <w:rFonts w:asciiTheme="minorHAnsi" w:hAnsiTheme="minorHAnsi"/>
          <w:sz w:val="20"/>
        </w:rPr>
      </w:pPr>
      <w:r w:rsidRPr="00093BFC">
        <w:rPr>
          <w:rFonts w:asciiTheme="minorHAnsi" w:hAnsiTheme="minorHAnsi"/>
          <w:sz w:val="20"/>
        </w:rPr>
        <w:t>General maintenance activities and schedule are provided below.</w:t>
      </w:r>
    </w:p>
    <w:p w14:paraId="21DB4FDE" w14:textId="77777777" w:rsidR="00093BFC" w:rsidRPr="00093BFC" w:rsidRDefault="00093BFC" w:rsidP="00C86B4D">
      <w:pPr>
        <w:pStyle w:val="BodyText"/>
        <w:numPr>
          <w:ilvl w:val="2"/>
          <w:numId w:val="1"/>
        </w:numPr>
        <w:rPr>
          <w:rFonts w:asciiTheme="minorHAnsi" w:hAnsiTheme="minorHAnsi"/>
          <w:b/>
          <w:color w:val="1F497D" w:themeColor="text2"/>
          <w:sz w:val="24"/>
        </w:rPr>
      </w:pPr>
      <w:r w:rsidRPr="00093BFC">
        <w:rPr>
          <w:rFonts w:asciiTheme="minorHAnsi" w:hAnsiTheme="minorHAnsi"/>
          <w:b/>
          <w:color w:val="1F497D" w:themeColor="text2"/>
          <w:sz w:val="24"/>
        </w:rPr>
        <w:t>Summary of typical maintenance regime</w:t>
      </w:r>
    </w:p>
    <w:p w14:paraId="7593B66F" w14:textId="77777777" w:rsidR="00093BFC" w:rsidRPr="00093BFC" w:rsidRDefault="00093BFC" w:rsidP="00AB7C7D">
      <w:pPr>
        <w:pStyle w:val="NormalWeb"/>
        <w:spacing w:before="0" w:beforeAutospacing="0" w:after="240" w:afterAutospacing="0"/>
        <w:ind w:left="360"/>
        <w:rPr>
          <w:rFonts w:asciiTheme="minorHAnsi" w:hAnsiTheme="minorHAnsi"/>
          <w:sz w:val="20"/>
          <w:szCs w:val="20"/>
        </w:rPr>
      </w:pPr>
      <w:r w:rsidRPr="00093BFC">
        <w:rPr>
          <w:rFonts w:asciiTheme="minorHAnsi" w:hAnsiTheme="minorHAnsi"/>
          <w:sz w:val="20"/>
          <w:szCs w:val="20"/>
        </w:rPr>
        <w:t>The list below highlights the assumed maintenance regime for a wet swale.</w:t>
      </w:r>
    </w:p>
    <w:p w14:paraId="3ECAC8C5" w14:textId="77777777" w:rsidR="00093BFC" w:rsidRPr="00093BFC" w:rsidRDefault="00093BFC" w:rsidP="00AB7C7D">
      <w:pPr>
        <w:numPr>
          <w:ilvl w:val="0"/>
          <w:numId w:val="12"/>
        </w:numPr>
        <w:spacing w:after="100" w:afterAutospacing="1"/>
        <w:rPr>
          <w:rFonts w:asciiTheme="minorHAnsi" w:hAnsiTheme="minorHAnsi"/>
          <w:sz w:val="20"/>
        </w:rPr>
      </w:pPr>
      <w:r w:rsidRPr="00093BFC">
        <w:rPr>
          <w:rFonts w:asciiTheme="minorHAnsi" w:hAnsiTheme="minorHAnsi"/>
          <w:sz w:val="20"/>
        </w:rPr>
        <w:t xml:space="preserve">First year after planting </w:t>
      </w:r>
    </w:p>
    <w:p w14:paraId="0484FE91" w14:textId="43C6C5AD" w:rsidR="00093BFC" w:rsidRDefault="00093BFC" w:rsidP="00C86B4D">
      <w:pPr>
        <w:numPr>
          <w:ilvl w:val="1"/>
          <w:numId w:val="12"/>
        </w:numPr>
        <w:spacing w:before="100" w:beforeAutospacing="1" w:after="100" w:afterAutospacing="1"/>
        <w:rPr>
          <w:ins w:id="132" w:author="Trojan, Mike" w:date="2018-02-05T11:34:00Z"/>
          <w:rFonts w:asciiTheme="minorHAnsi" w:hAnsiTheme="minorHAnsi"/>
          <w:sz w:val="20"/>
        </w:rPr>
      </w:pPr>
      <w:r w:rsidRPr="00093BFC">
        <w:rPr>
          <w:rFonts w:asciiTheme="minorHAnsi" w:hAnsiTheme="minorHAnsi"/>
          <w:sz w:val="20"/>
        </w:rPr>
        <w:t>Adequate water is crucial to plant survival and temporary irrigation may be needed unless rainfall is adequate until plants mature</w:t>
      </w:r>
    </w:p>
    <w:p w14:paraId="3B9A5165" w14:textId="0F871A49" w:rsidR="003D0F93" w:rsidRPr="00093BFC" w:rsidRDefault="003D0F93" w:rsidP="00C86B4D">
      <w:pPr>
        <w:numPr>
          <w:ilvl w:val="1"/>
          <w:numId w:val="12"/>
        </w:numPr>
        <w:spacing w:before="100" w:beforeAutospacing="1" w:after="100" w:afterAutospacing="1"/>
        <w:rPr>
          <w:ins w:id="133" w:author="Trojan, Mike" w:date="2018-02-22T14:15:00Z"/>
          <w:rFonts w:asciiTheme="minorHAnsi" w:hAnsiTheme="minorHAnsi"/>
          <w:sz w:val="20"/>
        </w:rPr>
      </w:pPr>
      <w:ins w:id="134" w:author="Trojan, Mike" w:date="2018-02-05T11:34:00Z">
        <w:r>
          <w:rPr>
            <w:rFonts w:asciiTheme="minorHAnsi" w:hAnsiTheme="minorHAnsi"/>
            <w:sz w:val="20"/>
          </w:rPr>
          <w:t xml:space="preserve">Inspect after significant rain events (e.g. </w:t>
        </w:r>
      </w:ins>
      <w:ins w:id="135" w:author="Trojan, Mike" w:date="2018-02-05T11:35:00Z">
        <w:r>
          <w:rPr>
            <w:rFonts w:asciiTheme="minorHAnsi" w:hAnsiTheme="minorHAnsi"/>
            <w:sz w:val="20"/>
          </w:rPr>
          <w:t>½</w:t>
        </w:r>
      </w:ins>
      <w:ins w:id="136" w:author="Trojan, Mike" w:date="2018-02-05T11:34:00Z">
        <w:r>
          <w:rPr>
            <w:rFonts w:asciiTheme="minorHAnsi" w:hAnsiTheme="minorHAnsi"/>
            <w:sz w:val="20"/>
          </w:rPr>
          <w:t xml:space="preserve"> </w:t>
        </w:r>
      </w:ins>
      <w:ins w:id="137" w:author="Trojan, Mike" w:date="2018-02-05T11:35:00Z">
        <w:r>
          <w:rPr>
            <w:rFonts w:asciiTheme="minorHAnsi" w:hAnsiTheme="minorHAnsi"/>
            <w:sz w:val="20"/>
          </w:rPr>
          <w:t>inch)</w:t>
        </w:r>
      </w:ins>
    </w:p>
    <w:p w14:paraId="7D26C1B6" w14:textId="77777777" w:rsidR="00093BFC" w:rsidRPr="00093BFC" w:rsidRDefault="00093BFC" w:rsidP="00C86B4D">
      <w:pPr>
        <w:numPr>
          <w:ilvl w:val="0"/>
          <w:numId w:val="12"/>
        </w:numPr>
        <w:spacing w:before="100" w:beforeAutospacing="1" w:after="100" w:afterAutospacing="1"/>
        <w:rPr>
          <w:rFonts w:asciiTheme="minorHAnsi" w:hAnsiTheme="minorHAnsi"/>
          <w:sz w:val="20"/>
        </w:rPr>
      </w:pPr>
      <w:r w:rsidRPr="00093BFC">
        <w:rPr>
          <w:rFonts w:asciiTheme="minorHAnsi" w:hAnsiTheme="minorHAnsi"/>
          <w:sz w:val="20"/>
        </w:rPr>
        <w:t xml:space="preserve">As needed </w:t>
      </w:r>
    </w:p>
    <w:p w14:paraId="52E2566E"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Prune and weed to maintain appearance</w:t>
      </w:r>
    </w:p>
    <w:p w14:paraId="501AA8C7"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Remove trash and debris</w:t>
      </w:r>
    </w:p>
    <w:p w14:paraId="29C9CCEF"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Mow filter strip/grass channel (if present)</w:t>
      </w:r>
    </w:p>
    <w:p w14:paraId="3DC7C338"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Replace vegetation whenever percent cover of acceptable vegetation falls below 90 percent or project specific performance requirements are not met. If vegetation suffers for no apparent reason, consult with horticulturist and/or test soil as needed</w:t>
      </w:r>
    </w:p>
    <w:p w14:paraId="3398FF61" w14:textId="77777777" w:rsidR="00093BFC" w:rsidRPr="00093BFC" w:rsidRDefault="00093BFC" w:rsidP="00C86B4D">
      <w:pPr>
        <w:numPr>
          <w:ilvl w:val="0"/>
          <w:numId w:val="12"/>
        </w:numPr>
        <w:spacing w:before="100" w:beforeAutospacing="1" w:after="100" w:afterAutospacing="1"/>
        <w:rPr>
          <w:rFonts w:asciiTheme="minorHAnsi" w:hAnsiTheme="minorHAnsi"/>
          <w:sz w:val="20"/>
        </w:rPr>
      </w:pPr>
      <w:r w:rsidRPr="00093BFC">
        <w:rPr>
          <w:rFonts w:asciiTheme="minorHAnsi" w:hAnsiTheme="minorHAnsi"/>
          <w:sz w:val="20"/>
        </w:rPr>
        <w:t xml:space="preserve">Semi-annually </w:t>
      </w:r>
    </w:p>
    <w:p w14:paraId="0F8A0362"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Inspect inflow and pretreatment systems for clogging (off-line systems) and remove any sediment</w:t>
      </w:r>
    </w:p>
    <w:p w14:paraId="3CB08398"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Inspect filter strip/grass channel for erosion or gullying. Sod as necessary</w:t>
      </w:r>
    </w:p>
    <w:p w14:paraId="5AB53283"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Herbaceous vegetation, trees and shrubs should be inspected to evaluate their health and replanted as appropriate to meet project goals</w:t>
      </w:r>
    </w:p>
    <w:p w14:paraId="745FB2B0"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Remove any dead or severely diseased vegetation</w:t>
      </w:r>
    </w:p>
    <w:p w14:paraId="165707BF" w14:textId="77777777" w:rsidR="00093BFC" w:rsidRPr="00093BFC" w:rsidRDefault="00093BFC" w:rsidP="00C86B4D">
      <w:pPr>
        <w:numPr>
          <w:ilvl w:val="0"/>
          <w:numId w:val="12"/>
        </w:numPr>
        <w:spacing w:before="100" w:beforeAutospacing="1" w:after="100" w:afterAutospacing="1"/>
        <w:rPr>
          <w:rFonts w:asciiTheme="minorHAnsi" w:hAnsiTheme="minorHAnsi"/>
          <w:sz w:val="20"/>
        </w:rPr>
      </w:pPr>
      <w:r w:rsidRPr="00093BFC">
        <w:rPr>
          <w:rFonts w:asciiTheme="minorHAnsi" w:hAnsiTheme="minorHAnsi"/>
          <w:sz w:val="20"/>
        </w:rPr>
        <w:t xml:space="preserve">Annually in fall </w:t>
      </w:r>
    </w:p>
    <w:p w14:paraId="23D0DCF7"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Inspect and remove any sediment and debris build-up in pretreatment areas</w:t>
      </w:r>
    </w:p>
    <w:p w14:paraId="1EB9BA83"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Inspect inflow points and wet swale bottom for buildup of road sand associated with spring melt period, remove as necessary, and replant areas that have been impacted by sand/salt build up</w:t>
      </w:r>
    </w:p>
    <w:p w14:paraId="5634F1B4" w14:textId="77777777" w:rsidR="00093BFC" w:rsidRPr="00093BFC" w:rsidRDefault="00093BFC" w:rsidP="00C86B4D">
      <w:pPr>
        <w:numPr>
          <w:ilvl w:val="0"/>
          <w:numId w:val="12"/>
        </w:numPr>
        <w:spacing w:before="100" w:beforeAutospacing="1" w:after="100" w:afterAutospacing="1"/>
        <w:rPr>
          <w:rFonts w:asciiTheme="minorHAnsi" w:hAnsiTheme="minorHAnsi"/>
          <w:sz w:val="20"/>
        </w:rPr>
      </w:pPr>
      <w:r w:rsidRPr="00093BFC">
        <w:rPr>
          <w:rFonts w:asciiTheme="minorHAnsi" w:hAnsiTheme="minorHAnsi"/>
          <w:sz w:val="20"/>
        </w:rPr>
        <w:t xml:space="preserve">Annually in spring </w:t>
      </w:r>
    </w:p>
    <w:p w14:paraId="4829767C" w14:textId="77777777" w:rsidR="00093BFC" w:rsidRPr="00093BFC" w:rsidRDefault="00093BFC" w:rsidP="00C86B4D">
      <w:pPr>
        <w:numPr>
          <w:ilvl w:val="1"/>
          <w:numId w:val="12"/>
        </w:numPr>
        <w:spacing w:before="100" w:beforeAutospacing="1" w:after="100" w:afterAutospacing="1"/>
        <w:rPr>
          <w:rFonts w:asciiTheme="minorHAnsi" w:hAnsiTheme="minorHAnsi"/>
          <w:sz w:val="20"/>
        </w:rPr>
      </w:pPr>
      <w:r w:rsidRPr="00093BFC">
        <w:rPr>
          <w:rFonts w:asciiTheme="minorHAnsi" w:hAnsiTheme="minorHAnsi"/>
          <w:sz w:val="20"/>
        </w:rPr>
        <w:t>Cut back and remove previous year’s plant material and remove accumulated leaves if needed (or conduct controlled burn where appropriate)</w:t>
      </w:r>
    </w:p>
    <w:p w14:paraId="79B342B1"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Estimated hours to perform maintenance activities</w:t>
      </w:r>
    </w:p>
    <w:p w14:paraId="6D1283B9" w14:textId="77777777" w:rsidR="00093BFC" w:rsidRPr="00093BFC" w:rsidRDefault="00093BFC" w:rsidP="000D19B3">
      <w:pPr>
        <w:spacing w:before="120" w:after="120"/>
        <w:rPr>
          <w:rFonts w:asciiTheme="minorHAnsi" w:hAnsiTheme="minorHAnsi"/>
          <w:sz w:val="20"/>
        </w:rPr>
      </w:pPr>
      <w:r w:rsidRPr="00093BFC">
        <w:rPr>
          <w:rFonts w:asciiTheme="minorHAnsi" w:hAnsiTheme="minorHAnsi"/>
          <w:sz w:val="20"/>
        </w:rPr>
        <w:t xml:space="preserve">All estimated hours listed below would be to perform maintenance on a wet swale system approximately 1,000 square feet in size that has adequate pretreatment and where seed and/or live plants have been installed appropriately.  </w:t>
      </w:r>
    </w:p>
    <w:p w14:paraId="7A5440F9" w14:textId="77777777" w:rsidR="00093BFC" w:rsidRPr="00093BFC" w:rsidRDefault="00093BFC" w:rsidP="00C86B4D">
      <w:pPr>
        <w:numPr>
          <w:ilvl w:val="0"/>
          <w:numId w:val="13"/>
        </w:numPr>
        <w:spacing w:before="100" w:beforeAutospacing="1" w:after="100" w:afterAutospacing="1"/>
        <w:rPr>
          <w:rFonts w:asciiTheme="minorHAnsi" w:hAnsiTheme="minorHAnsi"/>
          <w:sz w:val="20"/>
        </w:rPr>
      </w:pPr>
      <w:r w:rsidRPr="00093BFC">
        <w:rPr>
          <w:rFonts w:asciiTheme="minorHAnsi" w:hAnsiTheme="minorHAnsi"/>
          <w:b/>
          <w:bCs/>
          <w:sz w:val="20"/>
        </w:rPr>
        <w:t>Plant Establishment Period (First two years)</w:t>
      </w:r>
      <w:r w:rsidRPr="00093BFC">
        <w:rPr>
          <w:rFonts w:asciiTheme="minorHAnsi" w:hAnsiTheme="minorHAnsi"/>
          <w:sz w:val="20"/>
        </w:rPr>
        <w:t xml:space="preserve"> </w:t>
      </w:r>
    </w:p>
    <w:p w14:paraId="0D4D7889" w14:textId="77777777" w:rsidR="00093BFC" w:rsidRPr="00093BFC" w:rsidRDefault="00093BFC" w:rsidP="00C86B4D">
      <w:pPr>
        <w:numPr>
          <w:ilvl w:val="1"/>
          <w:numId w:val="13"/>
        </w:numPr>
        <w:spacing w:before="100" w:beforeAutospacing="1" w:after="100" w:afterAutospacing="1"/>
        <w:rPr>
          <w:rFonts w:asciiTheme="minorHAnsi" w:hAnsiTheme="minorHAnsi"/>
          <w:sz w:val="20"/>
        </w:rPr>
      </w:pPr>
      <w:r w:rsidRPr="00093BFC">
        <w:rPr>
          <w:rFonts w:asciiTheme="minorHAnsi" w:hAnsiTheme="minorHAnsi"/>
          <w:sz w:val="20"/>
        </w:rPr>
        <w:t>Monthly weeding – 12 visits (6 per year) at 1 hour per visit</w:t>
      </w:r>
    </w:p>
    <w:p w14:paraId="7015DEC8" w14:textId="77777777" w:rsidR="00093BFC" w:rsidRPr="00093BFC" w:rsidRDefault="00093BFC" w:rsidP="00C86B4D">
      <w:pPr>
        <w:numPr>
          <w:ilvl w:val="1"/>
          <w:numId w:val="13"/>
        </w:numPr>
        <w:spacing w:before="100" w:beforeAutospacing="1" w:after="100" w:afterAutospacing="1"/>
        <w:rPr>
          <w:rFonts w:asciiTheme="minorHAnsi" w:hAnsiTheme="minorHAnsi"/>
          <w:sz w:val="20"/>
        </w:rPr>
      </w:pPr>
      <w:r w:rsidRPr="00093BFC">
        <w:rPr>
          <w:rFonts w:asciiTheme="minorHAnsi" w:hAnsiTheme="minorHAnsi"/>
          <w:sz w:val="20"/>
        </w:rPr>
        <w:t>Vegetation replacement – 1 overseeding or replanting effort, 2 hours (assuming 10 percent warrants replacement)</w:t>
      </w:r>
    </w:p>
    <w:p w14:paraId="121095A5" w14:textId="77777777" w:rsidR="00093BFC" w:rsidRPr="00093BFC" w:rsidRDefault="00093BFC" w:rsidP="00C86B4D">
      <w:pPr>
        <w:numPr>
          <w:ilvl w:val="1"/>
          <w:numId w:val="13"/>
        </w:numPr>
        <w:spacing w:before="100" w:beforeAutospacing="1" w:after="100" w:afterAutospacing="1"/>
        <w:rPr>
          <w:rFonts w:asciiTheme="minorHAnsi" w:hAnsiTheme="minorHAnsi"/>
          <w:sz w:val="20"/>
        </w:rPr>
      </w:pPr>
      <w:r w:rsidRPr="00093BFC">
        <w:rPr>
          <w:rFonts w:asciiTheme="minorHAnsi" w:hAnsiTheme="minorHAnsi"/>
          <w:sz w:val="20"/>
        </w:rPr>
        <w:lastRenderedPageBreak/>
        <w:t>Spring cleanup (cut back of previous years vegetation) – 2 cleanups (1 per year) at 2 hours each</w:t>
      </w:r>
    </w:p>
    <w:p w14:paraId="21499F81" w14:textId="77777777" w:rsidR="00093BFC" w:rsidRPr="00093BFC" w:rsidRDefault="00093BFC" w:rsidP="00C86B4D">
      <w:pPr>
        <w:numPr>
          <w:ilvl w:val="1"/>
          <w:numId w:val="13"/>
        </w:numPr>
        <w:spacing w:before="100" w:beforeAutospacing="1" w:after="100" w:afterAutospacing="1"/>
        <w:rPr>
          <w:rFonts w:asciiTheme="minorHAnsi" w:hAnsiTheme="minorHAnsi"/>
          <w:sz w:val="20"/>
        </w:rPr>
      </w:pPr>
      <w:r w:rsidRPr="00093BFC">
        <w:rPr>
          <w:rFonts w:asciiTheme="minorHAnsi" w:hAnsiTheme="minorHAnsi"/>
          <w:sz w:val="20"/>
        </w:rPr>
        <w:t>Erosion, sediment, and pretreatment cleanout – 2 cleanouts (1 per year) at 1 hour each (assuming vacuum truck clean-out of any sump catch basins)</w:t>
      </w:r>
    </w:p>
    <w:p w14:paraId="2078D30F" w14:textId="77777777" w:rsidR="00093BFC" w:rsidRPr="00093BFC" w:rsidRDefault="00093BFC" w:rsidP="00C86B4D">
      <w:pPr>
        <w:numPr>
          <w:ilvl w:val="0"/>
          <w:numId w:val="14"/>
        </w:numPr>
        <w:spacing w:before="100" w:beforeAutospacing="1" w:after="100" w:afterAutospacing="1"/>
        <w:rPr>
          <w:rFonts w:asciiTheme="minorHAnsi" w:hAnsiTheme="minorHAnsi"/>
          <w:sz w:val="20"/>
        </w:rPr>
      </w:pPr>
      <w:r w:rsidRPr="00093BFC">
        <w:rPr>
          <w:rFonts w:asciiTheme="minorHAnsi" w:hAnsiTheme="minorHAnsi"/>
          <w:b/>
          <w:bCs/>
          <w:sz w:val="20"/>
        </w:rPr>
        <w:t>Regular Maintenance (After first two years)</w:t>
      </w:r>
      <w:r w:rsidRPr="00093BFC">
        <w:rPr>
          <w:rFonts w:asciiTheme="minorHAnsi" w:hAnsiTheme="minorHAnsi"/>
          <w:sz w:val="20"/>
        </w:rPr>
        <w:t xml:space="preserve"> </w:t>
      </w:r>
    </w:p>
    <w:p w14:paraId="5645ACF5" w14:textId="77777777" w:rsidR="00093BFC" w:rsidRPr="00093BFC" w:rsidRDefault="00093BFC" w:rsidP="00C86B4D">
      <w:pPr>
        <w:numPr>
          <w:ilvl w:val="1"/>
          <w:numId w:val="14"/>
        </w:numPr>
        <w:spacing w:before="100" w:beforeAutospacing="1" w:after="100" w:afterAutospacing="1"/>
        <w:rPr>
          <w:rFonts w:asciiTheme="minorHAnsi" w:hAnsiTheme="minorHAnsi"/>
          <w:sz w:val="20"/>
        </w:rPr>
      </w:pPr>
      <w:r w:rsidRPr="00093BFC">
        <w:rPr>
          <w:rFonts w:asciiTheme="minorHAnsi" w:hAnsiTheme="minorHAnsi"/>
          <w:sz w:val="20"/>
        </w:rPr>
        <w:t>Bi-monthly (every other month) weeding – 3 visits per year at 1 hour per visit</w:t>
      </w:r>
    </w:p>
    <w:p w14:paraId="4A0909EC" w14:textId="77777777" w:rsidR="00093BFC" w:rsidRPr="00093BFC" w:rsidRDefault="00093BFC" w:rsidP="00C86B4D">
      <w:pPr>
        <w:numPr>
          <w:ilvl w:val="1"/>
          <w:numId w:val="14"/>
        </w:numPr>
        <w:spacing w:before="100" w:beforeAutospacing="1" w:after="100" w:afterAutospacing="1"/>
        <w:rPr>
          <w:rFonts w:asciiTheme="minorHAnsi" w:hAnsiTheme="minorHAnsi"/>
          <w:sz w:val="20"/>
        </w:rPr>
      </w:pPr>
      <w:r w:rsidRPr="00093BFC">
        <w:rPr>
          <w:rFonts w:asciiTheme="minorHAnsi" w:hAnsiTheme="minorHAnsi"/>
          <w:sz w:val="20"/>
        </w:rPr>
        <w:t>Vegetation replacement – 1 overseeding or replanting effort per year on average, 1 hour (assuming 5 percent warrants replacement)</w:t>
      </w:r>
    </w:p>
    <w:p w14:paraId="57CE712F" w14:textId="77777777" w:rsidR="00093BFC" w:rsidRPr="00093BFC" w:rsidRDefault="00093BFC" w:rsidP="00C86B4D">
      <w:pPr>
        <w:numPr>
          <w:ilvl w:val="1"/>
          <w:numId w:val="14"/>
        </w:numPr>
        <w:spacing w:before="100" w:beforeAutospacing="1" w:after="100" w:afterAutospacing="1"/>
        <w:rPr>
          <w:rFonts w:asciiTheme="minorHAnsi" w:hAnsiTheme="minorHAnsi"/>
          <w:sz w:val="20"/>
        </w:rPr>
      </w:pPr>
      <w:r w:rsidRPr="00093BFC">
        <w:rPr>
          <w:rFonts w:asciiTheme="minorHAnsi" w:hAnsiTheme="minorHAnsi"/>
          <w:sz w:val="20"/>
        </w:rPr>
        <w:t>Spring cleanup (cut back of previous years vegetation) – 1 per year at 2 hours</w:t>
      </w:r>
    </w:p>
    <w:p w14:paraId="25D8F8BC" w14:textId="77777777" w:rsidR="00093BFC" w:rsidRPr="00093BFC" w:rsidRDefault="00093BFC" w:rsidP="00C86B4D">
      <w:pPr>
        <w:numPr>
          <w:ilvl w:val="1"/>
          <w:numId w:val="14"/>
        </w:numPr>
        <w:spacing w:before="100" w:beforeAutospacing="1" w:after="100" w:afterAutospacing="1"/>
        <w:rPr>
          <w:rFonts w:asciiTheme="minorHAnsi" w:hAnsiTheme="minorHAnsi"/>
          <w:sz w:val="20"/>
        </w:rPr>
      </w:pPr>
      <w:r w:rsidRPr="00093BFC">
        <w:rPr>
          <w:rFonts w:asciiTheme="minorHAnsi" w:hAnsiTheme="minorHAnsi"/>
          <w:sz w:val="20"/>
        </w:rPr>
        <w:t>Erosion, sediment, and pretreatment cleanout – 2 hours per year on average (assuming vacuum truck clean-out of any sump catch basins once per year, and at least one bi-yearly (every other year) sediment removal from the bottom of the swale)</w:t>
      </w:r>
    </w:p>
    <w:p w14:paraId="0FCB03EA"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Erosion protection and sediment monitoring, removal, and disposal</w:t>
      </w:r>
    </w:p>
    <w:p w14:paraId="7A61E3A6"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Regular inspection of not only the BMP but also the immediate surrounding catchment area is necessary to ensure a long lifespan of the water quality improvement feature.  Erosion should be identified as soon as possible to avoid the contribution of significant sediment to the BMP. </w:t>
      </w:r>
    </w:p>
    <w:p w14:paraId="186747A0" w14:textId="77777777" w:rsidR="00093BFC" w:rsidRPr="00093BFC" w:rsidRDefault="005B0853" w:rsidP="00C86B4D">
      <w:pPr>
        <w:pStyle w:val="NormalWeb"/>
        <w:spacing w:before="120" w:beforeAutospacing="0" w:after="120" w:afterAutospacing="0"/>
        <w:rPr>
          <w:rFonts w:asciiTheme="minorHAnsi" w:hAnsiTheme="minorHAnsi"/>
          <w:sz w:val="20"/>
          <w:szCs w:val="20"/>
        </w:rPr>
      </w:pPr>
      <w:hyperlink r:id="rId53" w:tooltip="Pretreatment" w:history="1">
        <w:r w:rsidR="00093BFC" w:rsidRPr="00093BFC">
          <w:rPr>
            <w:rStyle w:val="Hyperlink"/>
            <w:rFonts w:asciiTheme="minorHAnsi" w:hAnsiTheme="minorHAnsi"/>
            <w:sz w:val="20"/>
            <w:szCs w:val="20"/>
          </w:rPr>
          <w:t>Pretreatment</w:t>
        </w:r>
      </w:hyperlink>
      <w:r w:rsidR="00093BFC" w:rsidRPr="00093BFC">
        <w:rPr>
          <w:rFonts w:asciiTheme="minorHAnsi" w:hAnsiTheme="minorHAnsi"/>
          <w:sz w:val="20"/>
          <w:szCs w:val="20"/>
        </w:rPr>
        <w:t xml:space="preserve"> devices need to be maintained for long-term functionality of the entire BMP. Accumulated sediment in filter strips, rock diaphragms, water quality sump catch basins, or any pretreatment features will need to be inspected yearly. Timing of cleaning of these features is dependent on their design and sediment storage capabilities. In watersheds with erosion or high sediment loadings, the frequency of clean out will likely be increased. A vacuum truck is typically used for sediment removal. It is possible that any sediment removed from pretreatment devices or from the bottom of a dry swale may contain high levels of pollutants. All sediments, similar to those retrieved from a stormwater pond during dredging, may be subjected to the </w:t>
      </w:r>
      <w:hyperlink r:id="rId54" w:history="1">
        <w:r w:rsidR="00093BFC" w:rsidRPr="00093BFC">
          <w:rPr>
            <w:rStyle w:val="Hyperlink"/>
            <w:rFonts w:asciiTheme="minorHAnsi" w:hAnsiTheme="minorHAnsi"/>
            <w:sz w:val="20"/>
            <w:szCs w:val="20"/>
          </w:rPr>
          <w:t>MPCA’s guidance for reuse and disposal</w:t>
        </w:r>
      </w:hyperlink>
      <w:r w:rsidR="00093BFC" w:rsidRPr="00093BFC">
        <w:rPr>
          <w:rFonts w:asciiTheme="minorHAnsi" w:hAnsiTheme="minorHAnsi"/>
          <w:sz w:val="20"/>
          <w:szCs w:val="20"/>
        </w:rPr>
        <w:t xml:space="preserve">. </w:t>
      </w:r>
    </w:p>
    <w:p w14:paraId="4D338364"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If a grassed filter strip is used as pretreatment, they should be mowed as frequently as a typical lawn. Native vegetated filter strips can be maintained less frequently, such as once per year (e.g., mow and remove cut material or prescribed burn). Depending on the contributing watershed, grassed BMPs may also need to be swept before mowing. All grassed BMPs should be swept annually with a stiff bristle broom or equal to remove thatch and winter sand. The </w:t>
      </w:r>
      <w:hyperlink r:id="rId55" w:history="1">
        <w:r w:rsidRPr="00093BFC">
          <w:rPr>
            <w:rStyle w:val="Hyperlink"/>
            <w:rFonts w:asciiTheme="minorHAnsi" w:hAnsiTheme="minorHAnsi"/>
            <w:sz w:val="20"/>
            <w:szCs w:val="20"/>
          </w:rPr>
          <w:t>University of Minnesota’s Sustainable Urban Landscape Series website</w:t>
        </w:r>
      </w:hyperlink>
      <w:r w:rsidRPr="00093BFC">
        <w:rPr>
          <w:rFonts w:asciiTheme="minorHAnsi" w:hAnsiTheme="minorHAnsi"/>
          <w:sz w:val="20"/>
          <w:szCs w:val="20"/>
        </w:rPr>
        <w:t xml:space="preserve"> provides guidance for turf maintenance, including mowing heights. </w:t>
      </w:r>
    </w:p>
    <w:p w14:paraId="77C9800A" w14:textId="7C662F3A"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Seeding, planti</w:t>
      </w:r>
      <w:r w:rsidR="00A43732">
        <w:rPr>
          <w:rFonts w:asciiTheme="minorHAnsi" w:hAnsiTheme="minorHAnsi"/>
          <w:b/>
          <w:color w:val="1F497D" w:themeColor="text2"/>
          <w:sz w:val="24"/>
        </w:rPr>
        <w:t>ng, and landscaping maintenance</w:t>
      </w:r>
    </w:p>
    <w:p w14:paraId="084203CF"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Plant selection during the design process is essential to limit the amount of maintenance required. It is also critical to identify who will be maintaining the BMP in perpetuity and to design the plantings or seedings accordingly. The decision to install containerized plants or to seed will dictate the appearance of the BMP for years to come. Inundated areas are typically planted with live plant material such as plugs (as opposed to seed); however, it may be feasible to vegetate these areas using seed if the practice is constructed off-line and the seed is able to grow sufficiently prior to inundation. If the BMP is designed to be seeded with an appropriate native plant based seed mix, it is essential the owner have trained staff or the ability to hire specialized management professionals. Seedings can provide plant diversity and dense coverage that helps maintain drawdown rates, but landscape management professionals that have not been trained to identify and appropriately manage weeds within the seeding may inadvertently allow the BMP to become infested and the designed plant diversity be lost. The following are minimum requirements for seed establishment and plant coverage. </w:t>
      </w:r>
    </w:p>
    <w:p w14:paraId="6798DF8F" w14:textId="77777777" w:rsidR="00093BFC" w:rsidRPr="00093BFC" w:rsidRDefault="00093BFC" w:rsidP="00C86B4D">
      <w:pPr>
        <w:numPr>
          <w:ilvl w:val="0"/>
          <w:numId w:val="15"/>
        </w:numPr>
        <w:spacing w:before="100" w:beforeAutospacing="1" w:after="100" w:afterAutospacing="1"/>
        <w:rPr>
          <w:rFonts w:asciiTheme="minorHAnsi" w:hAnsiTheme="minorHAnsi"/>
          <w:sz w:val="20"/>
        </w:rPr>
      </w:pPr>
      <w:r w:rsidRPr="00093BFC">
        <w:rPr>
          <w:rFonts w:asciiTheme="minorHAnsi" w:hAnsiTheme="minorHAnsi"/>
          <w:sz w:val="20"/>
        </w:rPr>
        <w:t>At least 50 percent of specified vegetation cover at end of the first growing season, not including REQUIRED cover crop</w:t>
      </w:r>
    </w:p>
    <w:p w14:paraId="6EC5561A" w14:textId="77777777" w:rsidR="00093BFC" w:rsidRPr="00093BFC" w:rsidRDefault="00093BFC" w:rsidP="00C86B4D">
      <w:pPr>
        <w:numPr>
          <w:ilvl w:val="0"/>
          <w:numId w:val="15"/>
        </w:numPr>
        <w:spacing w:before="100" w:beforeAutospacing="1" w:after="100" w:afterAutospacing="1"/>
        <w:rPr>
          <w:rFonts w:asciiTheme="minorHAnsi" w:hAnsiTheme="minorHAnsi"/>
          <w:sz w:val="20"/>
        </w:rPr>
      </w:pPr>
      <w:r w:rsidRPr="00093BFC">
        <w:rPr>
          <w:rFonts w:asciiTheme="minorHAnsi" w:hAnsiTheme="minorHAnsi"/>
          <w:sz w:val="20"/>
        </w:rPr>
        <w:t>At least 90 percent of specified vegetation cover at end of the third growing season, not including REQUIRED cover crop</w:t>
      </w:r>
    </w:p>
    <w:p w14:paraId="23850587" w14:textId="77777777" w:rsidR="00093BFC" w:rsidRPr="00093BFC" w:rsidRDefault="00093BFC" w:rsidP="00C86B4D">
      <w:pPr>
        <w:numPr>
          <w:ilvl w:val="0"/>
          <w:numId w:val="15"/>
        </w:numPr>
        <w:spacing w:before="100" w:beforeAutospacing="1" w:after="100" w:afterAutospacing="1"/>
        <w:rPr>
          <w:rFonts w:asciiTheme="minorHAnsi" w:hAnsiTheme="minorHAnsi"/>
          <w:sz w:val="20"/>
        </w:rPr>
      </w:pPr>
      <w:r w:rsidRPr="00093BFC">
        <w:rPr>
          <w:rFonts w:asciiTheme="minorHAnsi" w:hAnsiTheme="minorHAnsi"/>
          <w:sz w:val="20"/>
        </w:rPr>
        <w:t>Supplement seeding/plantings to meet project specifications if cover requirements are not met</w:t>
      </w:r>
    </w:p>
    <w:p w14:paraId="4131DD0A" w14:textId="77777777" w:rsidR="00093BFC" w:rsidRPr="00093BFC" w:rsidRDefault="00093BFC" w:rsidP="00C86B4D">
      <w:pPr>
        <w:numPr>
          <w:ilvl w:val="0"/>
          <w:numId w:val="15"/>
        </w:numPr>
        <w:spacing w:before="100" w:beforeAutospacing="1" w:after="100" w:afterAutospacing="1"/>
        <w:rPr>
          <w:rFonts w:asciiTheme="minorHAnsi" w:hAnsiTheme="minorHAnsi"/>
          <w:sz w:val="20"/>
        </w:rPr>
      </w:pPr>
      <w:r w:rsidRPr="00093BFC">
        <w:rPr>
          <w:rFonts w:asciiTheme="minorHAnsi" w:hAnsiTheme="minorHAnsi"/>
          <w:sz w:val="20"/>
        </w:rPr>
        <w:lastRenderedPageBreak/>
        <w:t>Tailor percent coverage requirements to project goals and vegetation. For example, percent cover required for turf after one growing season would likely be 100 percent, whereas it would be lower for other vegetation types.</w:t>
      </w:r>
    </w:p>
    <w:p w14:paraId="30F9B009"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For information on plant selection, </w:t>
      </w:r>
      <w:hyperlink r:id="rId56" w:history="1">
        <w:r w:rsidRPr="00093BFC">
          <w:rPr>
            <w:rStyle w:val="Hyperlink"/>
            <w:rFonts w:asciiTheme="minorHAnsi" w:hAnsiTheme="minorHAnsi"/>
            <w:sz w:val="20"/>
            <w:szCs w:val="20"/>
          </w:rPr>
          <w:t>link here</w:t>
        </w:r>
      </w:hyperlink>
      <w:r w:rsidRPr="00093BFC">
        <w:rPr>
          <w:rFonts w:asciiTheme="minorHAnsi" w:hAnsiTheme="minorHAnsi"/>
          <w:sz w:val="20"/>
          <w:szCs w:val="20"/>
        </w:rPr>
        <w:t xml:space="preserve">. </w:t>
      </w:r>
    </w:p>
    <w:p w14:paraId="75E31638"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For proper nutrient control, swales must not be fertilized unless a soil test from a certified lab indicates nutrient deficiency. If this is the case, apply the minimum rate of appropriate nutrients to provide a suitable environment for vegetation establishment while also minimizing the mobilization (and loss) of nutrients to downstream receiving waters. Irrigation may be needed during establishment, depending on soils, precipitation, and if stormwater flows are kept off-line during establishment. </w:t>
      </w:r>
    </w:p>
    <w:p w14:paraId="23D85117"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Weeding is especially important during the plant establishment period, when vegetation cover is not 100 percent yet. Some weeding will always be needed. It is also important to budget for some plant replacement (at least 5 to 10 percent of the original plantings or seedings) during the first few years in case some of the plants or seed that were originally installed don’t become vigorous. It is highly recommended that the install contractor be responsible for a plant warranty period. Typically, plant warranty periods can be 60 days or up to one year from preliminary acceptance through final inspections. If budget allows, installing larger plants (#1 container vs. 4” pot) during construction can decrease replacement rates if properly cared for during the establishment period. </w:t>
      </w:r>
    </w:p>
    <w:p w14:paraId="3CABA4AA"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Weeding in years after initial establishment should be targeted and thorough. Total eradication of aggressive weeds at each maintenance visit will ultimately reduce the overall effort required to keep the BMP weed free. Mulch is generally not recommended for use in swales since flowing water typically washes it downstream; however, mulch may be appropriate in planting beds or around individual trees on upper sideslopes and adjacent areas.</w:t>
      </w:r>
    </w:p>
    <w:p w14:paraId="1FD8E846"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Rubbish and trash removal will likely be needed more frequently than in the adjacent landscape. Trash removal is important for prevention of mosquitoes and for the overall appearance of the BMP. </w:t>
      </w:r>
    </w:p>
    <w:p w14:paraId="5F538917"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Sustainable service life</w:t>
      </w:r>
    </w:p>
    <w:p w14:paraId="22BF1205"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The service life of swales depends upon the pollutant of concern. </w:t>
      </w:r>
    </w:p>
    <w:p w14:paraId="17231B6B" w14:textId="77777777" w:rsidR="00093BFC" w:rsidRPr="00C86B4D" w:rsidRDefault="00093BFC" w:rsidP="00C86B4D">
      <w:pPr>
        <w:pStyle w:val="BodyText"/>
        <w:numPr>
          <w:ilvl w:val="2"/>
          <w:numId w:val="1"/>
        </w:numPr>
        <w:rPr>
          <w:rFonts w:asciiTheme="minorHAnsi" w:hAnsiTheme="minorHAnsi"/>
          <w:b/>
          <w:color w:val="1F497D" w:themeColor="text2"/>
          <w:sz w:val="24"/>
        </w:rPr>
      </w:pPr>
      <w:r w:rsidRPr="00C86B4D">
        <w:rPr>
          <w:rFonts w:asciiTheme="minorHAnsi" w:hAnsiTheme="minorHAnsi"/>
          <w:b/>
          <w:color w:val="1F497D" w:themeColor="text2"/>
          <w:sz w:val="24"/>
        </w:rPr>
        <w:t>Infiltration rate service life before clogging</w:t>
      </w:r>
    </w:p>
    <w:p w14:paraId="38DF83EE" w14:textId="77777777" w:rsidR="00093BFC" w:rsidRDefault="00093BFC" w:rsidP="00C86B4D">
      <w:pPr>
        <w:pStyle w:val="NormalWeb"/>
        <w:spacing w:before="120" w:beforeAutospacing="0" w:after="120" w:afterAutospacing="0"/>
        <w:ind w:left="360"/>
        <w:rPr>
          <w:rFonts w:asciiTheme="minorHAnsi" w:hAnsiTheme="minorHAnsi"/>
          <w:sz w:val="20"/>
          <w:szCs w:val="20"/>
        </w:rPr>
      </w:pPr>
      <w:r w:rsidRPr="00093BFC">
        <w:rPr>
          <w:rFonts w:asciiTheme="minorHAnsi" w:hAnsiTheme="minorHAnsi"/>
          <w:sz w:val="20"/>
          <w:szCs w:val="20"/>
        </w:rPr>
        <w:t xml:space="preserve">Infiltration is not a primary function of wet swales. </w:t>
      </w:r>
    </w:p>
    <w:p w14:paraId="71D513CE" w14:textId="77777777" w:rsidR="00093BFC" w:rsidRPr="00C86B4D" w:rsidRDefault="00093BFC" w:rsidP="00C86B4D">
      <w:pPr>
        <w:pStyle w:val="BodyText"/>
        <w:numPr>
          <w:ilvl w:val="2"/>
          <w:numId w:val="1"/>
        </w:numPr>
        <w:rPr>
          <w:rFonts w:asciiTheme="minorHAnsi" w:hAnsiTheme="minorHAnsi"/>
          <w:b/>
          <w:color w:val="1F497D" w:themeColor="text2"/>
          <w:sz w:val="24"/>
        </w:rPr>
      </w:pPr>
      <w:r w:rsidRPr="00C86B4D">
        <w:rPr>
          <w:rFonts w:asciiTheme="minorHAnsi" w:hAnsiTheme="minorHAnsi"/>
          <w:b/>
          <w:color w:val="1F497D" w:themeColor="text2"/>
          <w:sz w:val="24"/>
        </w:rPr>
        <w:t>Nitrogen reduction</w:t>
      </w:r>
    </w:p>
    <w:p w14:paraId="1665B794" w14:textId="77777777" w:rsidR="00093BFC" w:rsidRPr="00093BFC" w:rsidRDefault="00093BFC" w:rsidP="00C86B4D">
      <w:pPr>
        <w:pStyle w:val="Heading3"/>
        <w:spacing w:before="120" w:after="120"/>
        <w:ind w:left="360"/>
        <w:rPr>
          <w:rFonts w:asciiTheme="minorHAnsi" w:hAnsiTheme="minorHAnsi"/>
          <w:b w:val="0"/>
          <w:sz w:val="20"/>
          <w:szCs w:val="20"/>
        </w:rPr>
      </w:pPr>
      <w:r w:rsidRPr="00C86B4D">
        <w:rPr>
          <w:rFonts w:asciiTheme="minorHAnsi" w:hAnsiTheme="minorHAnsi"/>
          <w:b w:val="0"/>
          <w:bCs w:val="0"/>
          <w:sz w:val="20"/>
          <w:szCs w:val="20"/>
        </w:rPr>
        <w:t>Wet swales have an internal water storage (i.e., inundation) zone. If this zone is deep enough and flow rates are low enough, soluble nitrogen will be removed through denitrification, a microbially-mediated process that occurs only under anoxic conditions. Denitrification requires organic matter as a carbon source, which is supplied by decaying root matter and mulch. Particulate bound nitrogen in stormwater runoff will typically be removed through sedimentation. Lastly, plants uptake nitrogen since it is essential for plant growth. All of these processes are self-sustaining with routine maintenance, and the nitrogen reduction service life of a wet swale should be very long. In very shallow or high flow wet swales (i.e., oxygenated systems), denitrification is not an important process,</w:t>
      </w:r>
      <w:r w:rsidRPr="00093BFC">
        <w:rPr>
          <w:rFonts w:asciiTheme="minorHAnsi" w:hAnsiTheme="minorHAnsi"/>
          <w:b w:val="0"/>
          <w:sz w:val="20"/>
          <w:szCs w:val="20"/>
        </w:rPr>
        <w:t xml:space="preserve"> and leaching of nitrate is likely. In systems having soils with a high organic matter content, organic nitrogen can be converted to nitrate, resulting in additional loss of nitrogen through leaching (</w:t>
      </w:r>
      <w:hyperlink r:id="rId57" w:anchor="References" w:history="1">
        <w:r w:rsidRPr="00093BFC">
          <w:rPr>
            <w:rStyle w:val="Hyperlink"/>
            <w:rFonts w:asciiTheme="minorHAnsi" w:hAnsiTheme="minorHAnsi"/>
            <w:b w:val="0"/>
            <w:sz w:val="20"/>
            <w:szCs w:val="20"/>
          </w:rPr>
          <w:t>Liging and Davis</w:t>
        </w:r>
      </w:hyperlink>
      <w:r w:rsidRPr="00093BFC">
        <w:rPr>
          <w:rFonts w:asciiTheme="minorHAnsi" w:hAnsiTheme="minorHAnsi"/>
          <w:b w:val="0"/>
          <w:sz w:val="20"/>
          <w:szCs w:val="20"/>
        </w:rPr>
        <w:t xml:space="preserve">, </w:t>
      </w:r>
      <w:commentRangeStart w:id="138"/>
      <w:r w:rsidRPr="00093BFC">
        <w:rPr>
          <w:rFonts w:asciiTheme="minorHAnsi" w:hAnsiTheme="minorHAnsi"/>
          <w:b w:val="0"/>
          <w:sz w:val="20"/>
          <w:szCs w:val="20"/>
        </w:rPr>
        <w:t>2014</w:t>
      </w:r>
      <w:commentRangeEnd w:id="138"/>
      <w:r w:rsidR="00D154D7">
        <w:rPr>
          <w:rStyle w:val="CommentReference"/>
          <w:rFonts w:ascii="Times New Roman" w:hAnsi="Times New Roman"/>
          <w:b w:val="0"/>
          <w:bCs w:val="0"/>
        </w:rPr>
        <w:commentReference w:id="138"/>
      </w:r>
      <w:r w:rsidRPr="00093BFC">
        <w:rPr>
          <w:rFonts w:asciiTheme="minorHAnsi" w:hAnsiTheme="minorHAnsi"/>
          <w:b w:val="0"/>
          <w:sz w:val="20"/>
          <w:szCs w:val="20"/>
        </w:rPr>
        <w:t>).</w:t>
      </w:r>
    </w:p>
    <w:p w14:paraId="57407843" w14:textId="77777777" w:rsidR="00093BFC" w:rsidRPr="00C86B4D" w:rsidRDefault="00093BFC" w:rsidP="00C86B4D">
      <w:pPr>
        <w:pStyle w:val="BodyText"/>
        <w:numPr>
          <w:ilvl w:val="2"/>
          <w:numId w:val="1"/>
        </w:numPr>
        <w:rPr>
          <w:rFonts w:asciiTheme="minorHAnsi" w:hAnsiTheme="minorHAnsi"/>
          <w:b/>
          <w:color w:val="1F497D" w:themeColor="text2"/>
          <w:sz w:val="24"/>
        </w:rPr>
      </w:pPr>
      <w:r w:rsidRPr="00C86B4D">
        <w:rPr>
          <w:rFonts w:asciiTheme="minorHAnsi" w:hAnsiTheme="minorHAnsi"/>
          <w:b/>
          <w:color w:val="1F497D" w:themeColor="text2"/>
          <w:sz w:val="24"/>
        </w:rPr>
        <w:t>Phosphorus reduction</w:t>
      </w:r>
    </w:p>
    <w:p w14:paraId="5F5297D3" w14:textId="77777777" w:rsidR="00093BFC" w:rsidRPr="00C86B4D" w:rsidRDefault="00093BFC" w:rsidP="00C86B4D">
      <w:pPr>
        <w:pStyle w:val="NormalWeb"/>
        <w:spacing w:before="120" w:beforeAutospacing="0" w:after="120" w:afterAutospacing="0"/>
        <w:ind w:left="360"/>
        <w:rPr>
          <w:rFonts w:asciiTheme="minorHAnsi" w:hAnsiTheme="minorHAnsi"/>
          <w:sz w:val="20"/>
          <w:szCs w:val="20"/>
        </w:rPr>
      </w:pPr>
      <w:r w:rsidRPr="00C86B4D">
        <w:rPr>
          <w:rFonts w:asciiTheme="minorHAnsi" w:hAnsiTheme="minorHAnsi"/>
          <w:sz w:val="20"/>
          <w:szCs w:val="20"/>
        </w:rPr>
        <w:t>Phosphorus removal in wet swales is achieved primarily through sorption of phosphorus to trapped sediments. Therefore, it is beneficial to intermittently remove sediment (with its attached phosphorus) from the bottom of wet swales.  Sediment should be disposed in an acceptable manner (e.g., landfill).</w:t>
      </w:r>
    </w:p>
    <w:p w14:paraId="7E9772A8" w14:textId="77777777" w:rsidR="00093BFC" w:rsidRPr="00C86B4D" w:rsidRDefault="00093BFC" w:rsidP="00C86B4D">
      <w:pPr>
        <w:pStyle w:val="BodyText"/>
        <w:numPr>
          <w:ilvl w:val="2"/>
          <w:numId w:val="1"/>
        </w:numPr>
        <w:rPr>
          <w:rFonts w:asciiTheme="minorHAnsi" w:hAnsiTheme="minorHAnsi"/>
          <w:b/>
          <w:color w:val="1F497D" w:themeColor="text2"/>
          <w:sz w:val="24"/>
        </w:rPr>
      </w:pPr>
      <w:r w:rsidRPr="00C86B4D">
        <w:rPr>
          <w:rFonts w:asciiTheme="minorHAnsi" w:hAnsiTheme="minorHAnsi"/>
          <w:b/>
          <w:color w:val="1F497D" w:themeColor="text2"/>
          <w:sz w:val="24"/>
        </w:rPr>
        <w:t>Heavy metals retention</w:t>
      </w:r>
    </w:p>
    <w:p w14:paraId="1316A4A6" w14:textId="551326DF" w:rsidR="00093BFC" w:rsidRDefault="00093BFC" w:rsidP="00C86B4D">
      <w:pPr>
        <w:pStyle w:val="NormalWeb"/>
        <w:spacing w:before="120" w:beforeAutospacing="0" w:after="120" w:afterAutospacing="0"/>
        <w:ind w:left="360"/>
        <w:rPr>
          <w:rFonts w:asciiTheme="minorHAnsi" w:hAnsiTheme="minorHAnsi"/>
          <w:sz w:val="20"/>
          <w:szCs w:val="20"/>
        </w:rPr>
      </w:pPr>
      <w:r w:rsidRPr="00093BFC">
        <w:rPr>
          <w:rFonts w:asciiTheme="minorHAnsi" w:hAnsiTheme="minorHAnsi"/>
          <w:sz w:val="20"/>
          <w:szCs w:val="20"/>
        </w:rPr>
        <w:lastRenderedPageBreak/>
        <w:t xml:space="preserve">Metals are typically retained in </w:t>
      </w:r>
      <w:r w:rsidR="00A43732">
        <w:rPr>
          <w:rFonts w:asciiTheme="minorHAnsi" w:hAnsiTheme="minorHAnsi"/>
          <w:sz w:val="20"/>
          <w:szCs w:val="20"/>
        </w:rPr>
        <w:t>wet swale</w:t>
      </w:r>
      <w:r w:rsidRPr="00093BFC">
        <w:rPr>
          <w:rFonts w:asciiTheme="minorHAnsi" w:hAnsiTheme="minorHAnsi"/>
          <w:sz w:val="20"/>
          <w:szCs w:val="20"/>
        </w:rPr>
        <w:t xml:space="preserve"> systems (including wet swales) through sedimentation and adsorption processes. Therefore, it is beneficial to intermittently remove sediment (with its attached metals) from the bottom of wet swales. Sediment should be disposed in an acceptable manner (e.g., landfill). Since there are a finite amount of sorption sites for metals in a particular soil/media, there will be a finite service life for the removal of dissolved metals. </w:t>
      </w:r>
      <w:hyperlink r:id="rId58" w:anchor="References" w:history="1">
        <w:r w:rsidRPr="00093BFC">
          <w:rPr>
            <w:rStyle w:val="Hyperlink"/>
            <w:rFonts w:asciiTheme="minorHAnsi" w:hAnsiTheme="minorHAnsi"/>
            <w:sz w:val="20"/>
            <w:szCs w:val="20"/>
          </w:rPr>
          <w:t>Morgan et al.</w:t>
        </w:r>
      </w:hyperlink>
      <w:r w:rsidRPr="00093BFC">
        <w:rPr>
          <w:rFonts w:asciiTheme="minorHAnsi" w:hAnsiTheme="minorHAnsi"/>
          <w:sz w:val="20"/>
          <w:szCs w:val="20"/>
        </w:rPr>
        <w:t xml:space="preserve"> (2011) investigated cadmium, copper, and zinc removal and retention with batch and column experiments. Using synthetic stormwater at typical stormwater concentrations, they found that 6 inches of filter media composed of 30 percent compost and 70 percent sand will last 95 years until breakthrough (i.e., when the effluent concentration is 10 percent of the influent concentration). They also found that increasing compost from 0 percent to 10 percent more than doubles the expected lifespan for 10 percent breakthrough in 6 inches of filter media for retainage of cadmium and zinc. Using accelerated dosing laboratory experiments, </w:t>
      </w:r>
      <w:hyperlink r:id="rId59" w:anchor="References" w:history="1">
        <w:r w:rsidRPr="00093BFC">
          <w:rPr>
            <w:rStyle w:val="Hyperlink"/>
            <w:rFonts w:asciiTheme="minorHAnsi" w:hAnsiTheme="minorHAnsi"/>
            <w:sz w:val="20"/>
            <w:szCs w:val="20"/>
          </w:rPr>
          <w:t>Hatt et al.</w:t>
        </w:r>
      </w:hyperlink>
      <w:r w:rsidRPr="00093BFC">
        <w:rPr>
          <w:rFonts w:asciiTheme="minorHAnsi" w:hAnsiTheme="minorHAnsi"/>
          <w:sz w:val="20"/>
          <w:szCs w:val="20"/>
        </w:rPr>
        <w:t xml:space="preserve"> (2011) found that breakthrough of Zn was observed after 2000 pore volumes, but did not observe breakthrough for Cd, Cu, and Pb after 15 years of synthetic stormwater passed through the media. However, concentrations of Cd, Cu, and Pb on soil/media particles exceeded human and/or ecological health levels, which could have an impact on disposal if the soil/media needed replacement. Since the majority of metals retainage occurs in the upper 2 to 4 inches of the soil/media (</w:t>
      </w:r>
      <w:hyperlink r:id="rId60" w:anchor="References" w:history="1">
        <w:r w:rsidRPr="00093BFC">
          <w:rPr>
            <w:rStyle w:val="Hyperlink"/>
            <w:rFonts w:asciiTheme="minorHAnsi" w:hAnsiTheme="minorHAnsi"/>
            <w:sz w:val="20"/>
            <w:szCs w:val="20"/>
          </w:rPr>
          <w:t>Li and Davis</w:t>
        </w:r>
      </w:hyperlink>
      <w:r w:rsidRPr="00093BFC">
        <w:rPr>
          <w:rFonts w:asciiTheme="minorHAnsi" w:hAnsiTheme="minorHAnsi"/>
          <w:sz w:val="20"/>
          <w:szCs w:val="20"/>
        </w:rPr>
        <w:t xml:space="preserve">, 2008), long-term metals capture may only require rejuvenation of the upper portion of the media. If concentrations of metals in runoff are anticipated to be elevated, wet swale design should include soil amendments as indicated above. </w:t>
      </w:r>
    </w:p>
    <w:p w14:paraId="66B73351" w14:textId="77777777" w:rsidR="00093BFC" w:rsidRPr="00C86B4D" w:rsidRDefault="00093BFC" w:rsidP="00C86B4D">
      <w:pPr>
        <w:pStyle w:val="BodyText"/>
        <w:numPr>
          <w:ilvl w:val="2"/>
          <w:numId w:val="1"/>
        </w:numPr>
        <w:rPr>
          <w:rFonts w:asciiTheme="minorHAnsi" w:hAnsiTheme="minorHAnsi"/>
          <w:b/>
          <w:color w:val="1F497D" w:themeColor="text2"/>
          <w:sz w:val="24"/>
        </w:rPr>
      </w:pPr>
      <w:r w:rsidRPr="00C86B4D">
        <w:rPr>
          <w:rFonts w:asciiTheme="minorHAnsi" w:hAnsiTheme="minorHAnsi"/>
          <w:b/>
          <w:color w:val="1F497D" w:themeColor="text2"/>
          <w:sz w:val="24"/>
        </w:rPr>
        <w:t>Polycyclic aromatic hydrocarbons (PAHs) reduction</w:t>
      </w:r>
    </w:p>
    <w:p w14:paraId="1D38A16A" w14:textId="77777777" w:rsidR="00093BFC" w:rsidRDefault="00093BFC" w:rsidP="00C86B4D">
      <w:pPr>
        <w:pStyle w:val="NormalWeb"/>
        <w:spacing w:before="120" w:beforeAutospacing="0" w:after="120" w:afterAutospacing="0"/>
        <w:ind w:left="360"/>
        <w:rPr>
          <w:rFonts w:asciiTheme="minorHAnsi" w:hAnsiTheme="minorHAnsi"/>
          <w:sz w:val="20"/>
          <w:szCs w:val="20"/>
        </w:rPr>
      </w:pPr>
      <w:r w:rsidRPr="00093BFC">
        <w:rPr>
          <w:rFonts w:asciiTheme="minorHAnsi" w:hAnsiTheme="minorHAnsi"/>
          <w:sz w:val="20"/>
          <w:szCs w:val="20"/>
        </w:rPr>
        <w:t>Accumulation of polycyclic aromatic hydrocarbons (PAHs) in sediments has been found to be so high in some stormwater retention ponds that disposal costs for the dredging spoils were prohibitively high. Research has shown that rain gardens, on the other hand, are “a viable solution for sustainable petroleum hydrocarbon removal from stormwater, and that vegetation can enhance overall performance and stimulate biodegradation.” (</w:t>
      </w:r>
      <w:hyperlink r:id="rId61" w:anchor="References" w:history="1">
        <w:r w:rsidRPr="00093BFC">
          <w:rPr>
            <w:rStyle w:val="Hyperlink"/>
            <w:rFonts w:asciiTheme="minorHAnsi" w:hAnsiTheme="minorHAnsi"/>
            <w:sz w:val="20"/>
            <w:szCs w:val="20"/>
          </w:rPr>
          <w:t>Lefevre</w:t>
        </w:r>
      </w:hyperlink>
      <w:r w:rsidRPr="00093BFC">
        <w:rPr>
          <w:rFonts w:asciiTheme="minorHAnsi" w:hAnsiTheme="minorHAnsi"/>
          <w:sz w:val="20"/>
          <w:szCs w:val="20"/>
        </w:rPr>
        <w:t xml:space="preserve"> et al., 2012).  Given that wet swales provide some of the same functions as stormwater retention ponds (i.e., inundated portions) and rain gardens (i.e., higher sideslopes), it would be expected they provide some PAH management.  However, swales performance in PAH management has not been the focus of any identified studies.</w:t>
      </w:r>
    </w:p>
    <w:p w14:paraId="20952412"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Typical maintenance problems and activities</w:t>
      </w:r>
    </w:p>
    <w:p w14:paraId="149581BC"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The following table summarizes common maintenance concerns, suggested actions, and recommended maintenance schedule. </w:t>
      </w:r>
    </w:p>
    <w:p w14:paraId="469ECFCE" w14:textId="77777777" w:rsidR="00093BFC" w:rsidRPr="00093BFC" w:rsidRDefault="00093BFC" w:rsidP="00093BFC">
      <w:pPr>
        <w:pStyle w:val="NormalWeb"/>
        <w:rPr>
          <w:rFonts w:asciiTheme="minorHAnsi" w:hAnsiTheme="minorHAnsi"/>
          <w:sz w:val="20"/>
          <w:szCs w:val="20"/>
        </w:rPr>
      </w:pPr>
      <w:r w:rsidRPr="00C86B4D">
        <w:rPr>
          <w:rFonts w:asciiTheme="minorHAnsi" w:eastAsiaTheme="majorEastAsia" w:hAnsiTheme="minorHAnsi" w:cstheme="majorBidi"/>
          <w:b/>
          <w:bCs/>
          <w:i/>
          <w:iCs/>
          <w:color w:val="4F81BD" w:themeColor="accent1"/>
          <w:sz w:val="22"/>
          <w:szCs w:val="20"/>
        </w:rPr>
        <w:t>Typical maintenance problems and activities for dry swales.</w:t>
      </w:r>
      <w:r w:rsidRPr="00C86B4D">
        <w:rPr>
          <w:rFonts w:asciiTheme="minorHAnsi" w:eastAsiaTheme="majorEastAsia" w:hAnsiTheme="minorHAnsi" w:cstheme="majorBidi"/>
          <w:b/>
          <w:bCs/>
          <w:i/>
          <w:iCs/>
          <w:color w:val="4F81BD" w:themeColor="accent1"/>
          <w:sz w:val="22"/>
          <w:szCs w:val="20"/>
        </w:rPr>
        <w:br/>
      </w:r>
      <w:r w:rsidRPr="00093BFC">
        <w:rPr>
          <w:rFonts w:asciiTheme="minorHAnsi" w:hAnsiTheme="minorHAnsi"/>
          <w:sz w:val="20"/>
          <w:szCs w:val="20"/>
        </w:rPr>
        <w:t xml:space="preserve">Link to this </w:t>
      </w:r>
      <w:r w:rsidRPr="00093BFC">
        <w:rPr>
          <w:rStyle w:val="Strong"/>
          <w:rFonts w:asciiTheme="minorHAnsi" w:eastAsiaTheme="majorEastAsia" w:hAnsiTheme="minorHAnsi"/>
          <w:sz w:val="20"/>
          <w:szCs w:val="20"/>
          <w:highlight w:val="yellow"/>
        </w:rPr>
        <w:t>table</w:t>
      </w:r>
      <w:r w:rsidRPr="00093BFC">
        <w:rPr>
          <w:rFonts w:asciiTheme="minorHAnsi" w:hAnsiTheme="minorHAnsi"/>
          <w:sz w:val="20"/>
          <w:szCs w:val="20"/>
        </w:rPr>
        <w:br/>
        <w:t xml:space="preserve">To access an Excel version of form (for field use), click </w:t>
      </w:r>
      <w:r w:rsidRPr="00093BFC">
        <w:rPr>
          <w:rFonts w:asciiTheme="minorHAnsi" w:hAnsiTheme="minorHAnsi"/>
          <w:sz w:val="20"/>
          <w:szCs w:val="20"/>
          <w:highlight w:val="yellow"/>
        </w:rPr>
        <w:t>here</w:t>
      </w:r>
      <w:r w:rsidRPr="00093BFC">
        <w:rPr>
          <w:rFonts w:asciiTheme="minorHAnsi" w:hAnsiTheme="minorHAnsi"/>
          <w:sz w:val="20"/>
          <w:szCs w:val="20"/>
        </w:rPr>
        <w:t xml:space="preserve">. </w:t>
      </w:r>
    </w:p>
    <w:tbl>
      <w:tblPr>
        <w:tblStyle w:val="GridTable4-Accent1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44"/>
        <w:gridCol w:w="1532"/>
        <w:gridCol w:w="3823"/>
        <w:gridCol w:w="2651"/>
      </w:tblGrid>
      <w:tr w:rsidR="00093BFC" w:rsidRPr="00093BFC" w14:paraId="3AFC828C" w14:textId="77777777" w:rsidTr="00C21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174A7C"/>
            <w:hideMark/>
          </w:tcPr>
          <w:p w14:paraId="5596E8C0" w14:textId="77777777" w:rsidR="00093BFC" w:rsidRPr="00EB2AE0" w:rsidRDefault="00093BFC" w:rsidP="00093BFC">
            <w:pPr>
              <w:jc w:val="center"/>
              <w:rPr>
                <w:rFonts w:asciiTheme="minorHAnsi" w:hAnsiTheme="minorHAnsi"/>
                <w:b w:val="0"/>
                <w:bCs w:val="0"/>
                <w:sz w:val="20"/>
              </w:rPr>
            </w:pPr>
            <w:r w:rsidRPr="00EB2AE0">
              <w:rPr>
                <w:rFonts w:asciiTheme="minorHAnsi" w:hAnsiTheme="minorHAnsi"/>
                <w:sz w:val="20"/>
              </w:rPr>
              <w:t>Inspection Focus</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196C0291" w14:textId="77777777" w:rsidR="00093BFC" w:rsidRPr="00EB2AE0" w:rsidRDefault="00093BFC" w:rsidP="00093BF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rPr>
            </w:pPr>
            <w:r w:rsidRPr="00EB2AE0">
              <w:rPr>
                <w:rFonts w:asciiTheme="minorHAnsi" w:hAnsiTheme="minorHAnsi"/>
                <w:sz w:val="20"/>
              </w:rPr>
              <w:t>Common Maintenance Problems</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5FAB2EF8" w14:textId="77777777" w:rsidR="00093BFC" w:rsidRPr="00EB2AE0" w:rsidRDefault="00093BFC" w:rsidP="00093BF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rPr>
            </w:pPr>
            <w:r w:rsidRPr="00EB2AE0">
              <w:rPr>
                <w:rFonts w:asciiTheme="minorHAnsi" w:hAnsiTheme="minorHAnsi"/>
                <w:sz w:val="20"/>
              </w:rPr>
              <w:t>Maintenance Activity</w:t>
            </w:r>
          </w:p>
        </w:tc>
        <w:tc>
          <w:tcPr>
            <w:tcW w:w="0" w:type="auto"/>
            <w:tcBorders>
              <w:top w:val="none" w:sz="0" w:space="0" w:color="auto"/>
              <w:left w:val="none" w:sz="0" w:space="0" w:color="auto"/>
              <w:bottom w:val="none" w:sz="0" w:space="0" w:color="auto"/>
              <w:right w:val="none" w:sz="0" w:space="0" w:color="auto"/>
            </w:tcBorders>
            <w:shd w:val="clear" w:color="auto" w:fill="174A7C"/>
            <w:hideMark/>
          </w:tcPr>
          <w:p w14:paraId="4535C612" w14:textId="77777777" w:rsidR="00093BFC" w:rsidRPr="00EB2AE0" w:rsidRDefault="00093BFC" w:rsidP="00093BF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rPr>
            </w:pPr>
            <w:r w:rsidRPr="00EB2AE0">
              <w:rPr>
                <w:rFonts w:asciiTheme="minorHAnsi" w:hAnsiTheme="minorHAnsi"/>
                <w:sz w:val="20"/>
              </w:rPr>
              <w:t>Recommended Maintenance Schedule</w:t>
            </w:r>
          </w:p>
        </w:tc>
      </w:tr>
      <w:tr w:rsidR="00093BFC" w:rsidRPr="00093BFC" w14:paraId="0570F99D" w14:textId="77777777" w:rsidTr="00C21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28FED1" w14:textId="77777777" w:rsidR="00093BFC" w:rsidRPr="00093BFC" w:rsidRDefault="00093BFC" w:rsidP="00093BFC">
            <w:pPr>
              <w:rPr>
                <w:rFonts w:asciiTheme="minorHAnsi" w:hAnsiTheme="minorHAnsi"/>
                <w:sz w:val="20"/>
              </w:rPr>
            </w:pPr>
            <w:r w:rsidRPr="00093BFC">
              <w:rPr>
                <w:rFonts w:asciiTheme="minorHAnsi" w:hAnsiTheme="minorHAnsi"/>
                <w:sz w:val="20"/>
              </w:rPr>
              <w:t>Drainage Area</w:t>
            </w:r>
          </w:p>
        </w:tc>
        <w:tc>
          <w:tcPr>
            <w:tcW w:w="0" w:type="auto"/>
            <w:hideMark/>
          </w:tcPr>
          <w:p w14:paraId="33C4561E"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Erosion of catchment area contributing significant amount of sediment</w:t>
            </w:r>
          </w:p>
        </w:tc>
        <w:tc>
          <w:tcPr>
            <w:tcW w:w="0" w:type="auto"/>
            <w:hideMark/>
          </w:tcPr>
          <w:p w14:paraId="0E288D99"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In case of sediment accumulation &gt;1 inch, remove sediment from bottom of swale. Restore original design cross section and re-seed/plant with vegetation as necessary.</w:t>
            </w:r>
          </w:p>
        </w:tc>
        <w:tc>
          <w:tcPr>
            <w:tcW w:w="0" w:type="auto"/>
            <w:hideMark/>
          </w:tcPr>
          <w:p w14:paraId="44CCF21C"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Bi</w:t>
            </w:r>
            <w:r w:rsidRPr="00093BFC">
              <w:rPr>
                <w:rFonts w:asciiTheme="minorHAnsi" w:hAnsiTheme="minorHAnsi" w:cs="Cambria Math"/>
                <w:sz w:val="20"/>
              </w:rPr>
              <w:t>‐</w:t>
            </w:r>
            <w:r w:rsidRPr="00093BFC">
              <w:rPr>
                <w:rFonts w:asciiTheme="minorHAnsi" w:hAnsiTheme="minorHAnsi"/>
                <w:sz w:val="20"/>
              </w:rPr>
              <w:t>monthly April through October</w:t>
            </w:r>
          </w:p>
        </w:tc>
      </w:tr>
      <w:tr w:rsidR="00093BFC" w:rsidRPr="00093BFC" w14:paraId="67D0754A" w14:textId="77777777" w:rsidTr="00C21906">
        <w:tc>
          <w:tcPr>
            <w:cnfStyle w:val="001000000000" w:firstRow="0" w:lastRow="0" w:firstColumn="1" w:lastColumn="0" w:oddVBand="0" w:evenVBand="0" w:oddHBand="0" w:evenHBand="0" w:firstRowFirstColumn="0" w:firstRowLastColumn="0" w:lastRowFirstColumn="0" w:lastRowLastColumn="0"/>
            <w:tcW w:w="0" w:type="auto"/>
            <w:hideMark/>
          </w:tcPr>
          <w:p w14:paraId="5A249C8E" w14:textId="77777777" w:rsidR="00093BFC" w:rsidRPr="00093BFC" w:rsidRDefault="00093BFC" w:rsidP="00093BFC">
            <w:pPr>
              <w:rPr>
                <w:rFonts w:asciiTheme="minorHAnsi" w:hAnsiTheme="minorHAnsi"/>
                <w:sz w:val="20"/>
              </w:rPr>
            </w:pPr>
            <w:r w:rsidRPr="00093BFC">
              <w:rPr>
                <w:rFonts w:asciiTheme="minorHAnsi" w:hAnsiTheme="minorHAnsi"/>
                <w:sz w:val="20"/>
              </w:rPr>
              <w:t>Pretreatment</w:t>
            </w:r>
          </w:p>
        </w:tc>
        <w:tc>
          <w:tcPr>
            <w:tcW w:w="0" w:type="auto"/>
            <w:hideMark/>
          </w:tcPr>
          <w:p w14:paraId="4996C6FB"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Pretreatment screens or sumps reach capacity</w:t>
            </w:r>
          </w:p>
        </w:tc>
        <w:tc>
          <w:tcPr>
            <w:tcW w:w="0" w:type="auto"/>
            <w:hideMark/>
          </w:tcPr>
          <w:p w14:paraId="385C6B64"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Remove sediment and oil/grease from pretreatment devices/structures.</w:t>
            </w:r>
          </w:p>
        </w:tc>
        <w:tc>
          <w:tcPr>
            <w:tcW w:w="0" w:type="auto"/>
            <w:hideMark/>
          </w:tcPr>
          <w:p w14:paraId="4C90BDDC"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Minimum yearly or as per manufacturer's recommendations</w:t>
            </w:r>
          </w:p>
        </w:tc>
      </w:tr>
      <w:tr w:rsidR="00093BFC" w:rsidRPr="00093BFC" w14:paraId="61E5BB5C" w14:textId="77777777" w:rsidTr="00C21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33085F4" w14:textId="77777777" w:rsidR="00093BFC" w:rsidRPr="00093BFC" w:rsidRDefault="00093BFC" w:rsidP="00093BFC">
            <w:pPr>
              <w:rPr>
                <w:rFonts w:asciiTheme="minorHAnsi" w:hAnsiTheme="minorHAnsi"/>
                <w:sz w:val="20"/>
              </w:rPr>
            </w:pPr>
            <w:r w:rsidRPr="00093BFC">
              <w:rPr>
                <w:rFonts w:asciiTheme="minorHAnsi" w:hAnsiTheme="minorHAnsi"/>
                <w:sz w:val="20"/>
              </w:rPr>
              <w:lastRenderedPageBreak/>
              <w:t>Pretreatment</w:t>
            </w:r>
          </w:p>
        </w:tc>
        <w:tc>
          <w:tcPr>
            <w:tcW w:w="0" w:type="auto"/>
            <w:hideMark/>
          </w:tcPr>
          <w:p w14:paraId="378FB4F6"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Vegetative filter strip failure</w:t>
            </w:r>
          </w:p>
        </w:tc>
        <w:tc>
          <w:tcPr>
            <w:tcW w:w="0" w:type="auto"/>
            <w:hideMark/>
          </w:tcPr>
          <w:p w14:paraId="1F1E1A9C"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Reduce height of vegetative filter strip that may be limiting in</w:t>
            </w:r>
            <w:r w:rsidRPr="00093BFC">
              <w:rPr>
                <w:rFonts w:asciiTheme="minorHAnsi" w:hAnsiTheme="minorHAnsi" w:cs="Cambria Math"/>
                <w:sz w:val="20"/>
              </w:rPr>
              <w:t>‐</w:t>
            </w:r>
            <w:r w:rsidRPr="00093BFC">
              <w:rPr>
                <w:rFonts w:asciiTheme="minorHAnsi" w:hAnsiTheme="minorHAnsi"/>
                <w:sz w:val="20"/>
              </w:rPr>
              <w:t>flow. Re</w:t>
            </w:r>
            <w:r w:rsidRPr="00093BFC">
              <w:rPr>
                <w:rFonts w:asciiTheme="minorHAnsi" w:hAnsiTheme="minorHAnsi" w:cs="Cambria Math"/>
                <w:sz w:val="20"/>
              </w:rPr>
              <w:t>‐</w:t>
            </w:r>
            <w:r w:rsidRPr="00093BFC">
              <w:rPr>
                <w:rFonts w:asciiTheme="minorHAnsi" w:hAnsiTheme="minorHAnsi"/>
                <w:sz w:val="20"/>
              </w:rPr>
              <w:t>establish vegetation to prevent erosion. Leave practice off</w:t>
            </w:r>
            <w:r w:rsidRPr="00093BFC">
              <w:rPr>
                <w:rFonts w:asciiTheme="minorHAnsi" w:hAnsiTheme="minorHAnsi" w:cs="Cambria Math"/>
                <w:sz w:val="20"/>
              </w:rPr>
              <w:t>‐</w:t>
            </w:r>
            <w:r w:rsidRPr="00093BFC">
              <w:rPr>
                <w:rFonts w:asciiTheme="minorHAnsi" w:hAnsiTheme="minorHAnsi"/>
                <w:sz w:val="20"/>
              </w:rPr>
              <w:t>line until full reestablishment.</w:t>
            </w:r>
          </w:p>
        </w:tc>
        <w:tc>
          <w:tcPr>
            <w:tcW w:w="0" w:type="auto"/>
            <w:hideMark/>
          </w:tcPr>
          <w:p w14:paraId="60EF92F5"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Mow grass filter strips monthly. Restore as necessary</w:t>
            </w:r>
          </w:p>
        </w:tc>
      </w:tr>
      <w:tr w:rsidR="00093BFC" w:rsidRPr="00093BFC" w14:paraId="70D05C71" w14:textId="77777777" w:rsidTr="00C21906">
        <w:tc>
          <w:tcPr>
            <w:cnfStyle w:val="001000000000" w:firstRow="0" w:lastRow="0" w:firstColumn="1" w:lastColumn="0" w:oddVBand="0" w:evenVBand="0" w:oddHBand="0" w:evenHBand="0" w:firstRowFirstColumn="0" w:firstRowLastColumn="0" w:lastRowFirstColumn="0" w:lastRowLastColumn="0"/>
            <w:tcW w:w="0" w:type="auto"/>
            <w:hideMark/>
          </w:tcPr>
          <w:p w14:paraId="4551AA03" w14:textId="77777777" w:rsidR="00093BFC" w:rsidRPr="00093BFC" w:rsidRDefault="00093BFC" w:rsidP="00093BFC">
            <w:pPr>
              <w:rPr>
                <w:rFonts w:asciiTheme="minorHAnsi" w:hAnsiTheme="minorHAnsi"/>
                <w:sz w:val="20"/>
              </w:rPr>
            </w:pPr>
            <w:r w:rsidRPr="00093BFC">
              <w:rPr>
                <w:rFonts w:asciiTheme="minorHAnsi" w:hAnsiTheme="minorHAnsi"/>
                <w:sz w:val="20"/>
              </w:rPr>
              <w:t>Site Erosion</w:t>
            </w:r>
          </w:p>
        </w:tc>
        <w:tc>
          <w:tcPr>
            <w:tcW w:w="0" w:type="auto"/>
            <w:hideMark/>
          </w:tcPr>
          <w:p w14:paraId="68F41D03"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Scouring at inlets</w:t>
            </w:r>
          </w:p>
        </w:tc>
        <w:tc>
          <w:tcPr>
            <w:tcW w:w="0" w:type="auto"/>
            <w:hideMark/>
          </w:tcPr>
          <w:p w14:paraId="7809F9D1"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Correct earthwork to promote non</w:t>
            </w:r>
            <w:r w:rsidRPr="00093BFC">
              <w:rPr>
                <w:rFonts w:asciiTheme="minorHAnsi" w:hAnsiTheme="minorHAnsi" w:cs="Cambria Math"/>
                <w:sz w:val="20"/>
              </w:rPr>
              <w:t>‐</w:t>
            </w:r>
            <w:r w:rsidRPr="00093BFC">
              <w:rPr>
                <w:rFonts w:asciiTheme="minorHAnsi" w:hAnsiTheme="minorHAnsi"/>
                <w:sz w:val="20"/>
              </w:rPr>
              <w:t>erosive flows that are evenly distributed.</w:t>
            </w:r>
          </w:p>
        </w:tc>
        <w:tc>
          <w:tcPr>
            <w:tcW w:w="0" w:type="auto"/>
            <w:hideMark/>
          </w:tcPr>
          <w:p w14:paraId="31C1BF30"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As necessary</w:t>
            </w:r>
          </w:p>
        </w:tc>
      </w:tr>
      <w:tr w:rsidR="00093BFC" w:rsidRPr="00093BFC" w14:paraId="0B7DFD01" w14:textId="77777777" w:rsidTr="00C21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774A40" w14:textId="77777777" w:rsidR="00093BFC" w:rsidRPr="00093BFC" w:rsidRDefault="00093BFC" w:rsidP="00093BFC">
            <w:pPr>
              <w:rPr>
                <w:rFonts w:asciiTheme="minorHAnsi" w:hAnsiTheme="minorHAnsi"/>
                <w:sz w:val="20"/>
              </w:rPr>
            </w:pPr>
            <w:r w:rsidRPr="00093BFC">
              <w:rPr>
                <w:rFonts w:asciiTheme="minorHAnsi" w:hAnsiTheme="minorHAnsi"/>
                <w:sz w:val="20"/>
              </w:rPr>
              <w:t>Site Erosion</w:t>
            </w:r>
          </w:p>
        </w:tc>
        <w:tc>
          <w:tcPr>
            <w:tcW w:w="0" w:type="auto"/>
            <w:hideMark/>
          </w:tcPr>
          <w:p w14:paraId="6F681BA4"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Unexpected flow paths into practice</w:t>
            </w:r>
          </w:p>
        </w:tc>
        <w:tc>
          <w:tcPr>
            <w:tcW w:w="0" w:type="auto"/>
            <w:hideMark/>
          </w:tcPr>
          <w:p w14:paraId="07F94ABB"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Correct earthwork to eliminate unexpected drainage or created additional stable inlets as necessary.</w:t>
            </w:r>
          </w:p>
        </w:tc>
        <w:tc>
          <w:tcPr>
            <w:tcW w:w="0" w:type="auto"/>
            <w:hideMark/>
          </w:tcPr>
          <w:p w14:paraId="01B4ADD9"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As necessary</w:t>
            </w:r>
          </w:p>
        </w:tc>
      </w:tr>
      <w:tr w:rsidR="00093BFC" w:rsidRPr="00093BFC" w14:paraId="2D3FD1E7" w14:textId="77777777" w:rsidTr="00C21906">
        <w:tc>
          <w:tcPr>
            <w:cnfStyle w:val="001000000000" w:firstRow="0" w:lastRow="0" w:firstColumn="1" w:lastColumn="0" w:oddVBand="0" w:evenVBand="0" w:oddHBand="0" w:evenHBand="0" w:firstRowFirstColumn="0" w:firstRowLastColumn="0" w:lastRowFirstColumn="0" w:lastRowLastColumn="0"/>
            <w:tcW w:w="0" w:type="auto"/>
            <w:hideMark/>
          </w:tcPr>
          <w:p w14:paraId="7B5FD86B" w14:textId="77777777" w:rsidR="00093BFC" w:rsidRPr="00093BFC" w:rsidRDefault="00093BFC" w:rsidP="00093BFC">
            <w:pPr>
              <w:rPr>
                <w:rFonts w:asciiTheme="minorHAnsi" w:hAnsiTheme="minorHAnsi"/>
                <w:sz w:val="20"/>
              </w:rPr>
            </w:pPr>
            <w:r w:rsidRPr="00093BFC">
              <w:rPr>
                <w:rFonts w:asciiTheme="minorHAnsi" w:hAnsiTheme="minorHAnsi"/>
                <w:sz w:val="20"/>
              </w:rPr>
              <w:t>Vegetation</w:t>
            </w:r>
          </w:p>
        </w:tc>
        <w:tc>
          <w:tcPr>
            <w:tcW w:w="1410" w:type="dxa"/>
            <w:hideMark/>
          </w:tcPr>
          <w:p w14:paraId="26FE7587"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Severe weed establishment</w:t>
            </w:r>
          </w:p>
        </w:tc>
        <w:tc>
          <w:tcPr>
            <w:tcW w:w="4045" w:type="dxa"/>
            <w:hideMark/>
          </w:tcPr>
          <w:p w14:paraId="0AEF7F8F"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 xml:space="preserve">Limit the ability for noxious weed establishment by properly mowing, mulching (if appropriate), or timely herbicide or hand weeding. Refer to the </w:t>
            </w:r>
            <w:hyperlink r:id="rId62" w:history="1">
              <w:r w:rsidRPr="00093BFC">
                <w:rPr>
                  <w:rStyle w:val="Hyperlink"/>
                  <w:rFonts w:asciiTheme="minorHAnsi" w:hAnsiTheme="minorHAnsi"/>
                  <w:sz w:val="20"/>
                </w:rPr>
                <w:t>MDA Noxious Weed List</w:t>
              </w:r>
            </w:hyperlink>
            <w:r w:rsidRPr="00093BFC">
              <w:rPr>
                <w:rFonts w:asciiTheme="minorHAnsi" w:hAnsiTheme="minorHAnsi"/>
                <w:sz w:val="20"/>
              </w:rPr>
              <w:t>.</w:t>
            </w:r>
          </w:p>
        </w:tc>
        <w:tc>
          <w:tcPr>
            <w:tcW w:w="2672" w:type="dxa"/>
            <w:hideMark/>
          </w:tcPr>
          <w:p w14:paraId="20FD3751" w14:textId="77777777" w:rsidR="00093BFC" w:rsidRPr="00093BFC" w:rsidRDefault="00093BFC" w:rsidP="00093BFC">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sidRPr="00093BFC">
              <w:rPr>
                <w:rFonts w:asciiTheme="minorHAnsi" w:hAnsiTheme="minorHAnsi"/>
                <w:sz w:val="20"/>
              </w:rPr>
              <w:t>Bi</w:t>
            </w:r>
            <w:r w:rsidRPr="00093BFC">
              <w:rPr>
                <w:rFonts w:asciiTheme="minorHAnsi" w:hAnsiTheme="minorHAnsi" w:cs="Cambria Math"/>
                <w:sz w:val="20"/>
              </w:rPr>
              <w:t>‐</w:t>
            </w:r>
            <w:r w:rsidRPr="00093BFC">
              <w:rPr>
                <w:rFonts w:asciiTheme="minorHAnsi" w:hAnsiTheme="minorHAnsi"/>
                <w:sz w:val="20"/>
              </w:rPr>
              <w:t>monthly April through October</w:t>
            </w:r>
          </w:p>
        </w:tc>
      </w:tr>
      <w:tr w:rsidR="00093BFC" w:rsidRPr="00093BFC" w14:paraId="7198EBDB" w14:textId="77777777" w:rsidTr="00C21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645C98" w14:textId="77777777" w:rsidR="00093BFC" w:rsidRPr="00093BFC" w:rsidRDefault="00093BFC" w:rsidP="00093BFC">
            <w:pPr>
              <w:rPr>
                <w:rFonts w:asciiTheme="minorHAnsi" w:hAnsiTheme="minorHAnsi"/>
                <w:sz w:val="20"/>
              </w:rPr>
            </w:pPr>
            <w:r w:rsidRPr="00093BFC">
              <w:rPr>
                <w:rFonts w:asciiTheme="minorHAnsi" w:hAnsiTheme="minorHAnsi"/>
                <w:sz w:val="20"/>
              </w:rPr>
              <w:t>Vegetation</w:t>
            </w:r>
          </w:p>
        </w:tc>
        <w:tc>
          <w:tcPr>
            <w:tcW w:w="0" w:type="auto"/>
            <w:hideMark/>
          </w:tcPr>
          <w:p w14:paraId="1940E63F"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Vegetative cover</w:t>
            </w:r>
          </w:p>
        </w:tc>
        <w:tc>
          <w:tcPr>
            <w:tcW w:w="0" w:type="auto"/>
            <w:hideMark/>
          </w:tcPr>
          <w:p w14:paraId="69CDCD1C"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Add seed/plants to maintain ≥95% vegetative cover.</w:t>
            </w:r>
          </w:p>
        </w:tc>
        <w:tc>
          <w:tcPr>
            <w:tcW w:w="0" w:type="auto"/>
            <w:hideMark/>
          </w:tcPr>
          <w:p w14:paraId="17429D4A" w14:textId="77777777" w:rsidR="00093BFC" w:rsidRPr="00093BFC" w:rsidRDefault="00093BFC" w:rsidP="00093BFC">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93BFC">
              <w:rPr>
                <w:rFonts w:asciiTheme="minorHAnsi" w:hAnsiTheme="minorHAnsi"/>
                <w:sz w:val="20"/>
              </w:rPr>
              <w:t>Bi</w:t>
            </w:r>
            <w:r w:rsidRPr="00093BFC">
              <w:rPr>
                <w:rFonts w:asciiTheme="minorHAnsi" w:hAnsiTheme="minorHAnsi" w:cs="Cambria Math"/>
                <w:sz w:val="20"/>
              </w:rPr>
              <w:t>‐</w:t>
            </w:r>
            <w:r w:rsidRPr="00093BFC">
              <w:rPr>
                <w:rFonts w:asciiTheme="minorHAnsi" w:hAnsiTheme="minorHAnsi"/>
                <w:sz w:val="20"/>
              </w:rPr>
              <w:t>monthly April through October</w:t>
            </w:r>
          </w:p>
        </w:tc>
      </w:tr>
    </w:tbl>
    <w:p w14:paraId="3472AE6E"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Maintenance agreements</w:t>
      </w:r>
    </w:p>
    <w:p w14:paraId="2E9A8E93"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A Maintenance Agreement is a legally binding agreement between two parties, and is defined as ”a nonpossessory right to use and/or enter onto the real property of another without possessing it.“ Maintenance Agreements are often required for the issuance of a permit for construction of a stormwater management feature and are written and approved by legal counsel. Maintenance Agreements are often similar to Construction Easements. A Maintenance Agreement is required for one party to define and enforce maintenance by another party. The Agreement also defines site access and maintenance of any features or infrastructure if the property owner fails to perform the required maintenance. </w:t>
      </w:r>
    </w:p>
    <w:p w14:paraId="7A5C645B" w14:textId="77777777" w:rsidR="00093BFC" w:rsidRPr="00093BFC" w:rsidRDefault="00093BFC" w:rsidP="00C86B4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 xml:space="preserve">Maintenance Agreements are commonly established for a defined period such as five years for a residential site or 10 to 20 years for a commercial/governmental site after construction of the filtration practice. Maintenance agreements often define the types of inspection and maintenance that would be required for that filtration practice and what the timing and duration of the inspections and maintenance may be. Essential inspection and maintenance activities include but are not limited to sediment removal, erosion monitoring and correction, and vegetative maintenance and weeding. If maintenance is required to be performed due to failure of the site owner to properly maintain the filtration practices, payment or reimbursement terms of the maintenance work are defined in the Agreement. Below is an example list of maintenance standards from an actual Maintenance Agreement. </w:t>
      </w:r>
    </w:p>
    <w:p w14:paraId="4582F7C9"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Live plantings and seeding areas shall be watered as necessary to achieve performance standards.</w:t>
      </w:r>
    </w:p>
    <w:p w14:paraId="4C68B61B"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Weeding and vegetation management (e.g., mowing, spot spraying) shall be conducted as necessary to achieve performance standards.</w:t>
      </w:r>
    </w:p>
    <w:p w14:paraId="681F0CB6"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Dead plant material, garbage, and other debris shall be removed from the swale at least annually.</w:t>
      </w:r>
    </w:p>
    <w:p w14:paraId="0A379955"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Silt/sediment should be removed from the swale bottom when the accumulation exceeds one inch.</w:t>
      </w:r>
    </w:p>
    <w:p w14:paraId="120204FC"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Side slopes must be inspected for erosion and the formation of rills or gullies at least annually, and erosion problems must be corrected immediately.</w:t>
      </w:r>
    </w:p>
    <w:p w14:paraId="7285E660" w14:textId="77777777" w:rsidR="00093BFC" w:rsidRPr="00093BFC" w:rsidRDefault="00093BFC" w:rsidP="00C86B4D">
      <w:pPr>
        <w:numPr>
          <w:ilvl w:val="0"/>
          <w:numId w:val="16"/>
        </w:numPr>
        <w:spacing w:before="100" w:beforeAutospacing="1" w:after="100" w:afterAutospacing="1"/>
        <w:rPr>
          <w:rFonts w:asciiTheme="minorHAnsi" w:hAnsiTheme="minorHAnsi"/>
          <w:sz w:val="20"/>
        </w:rPr>
      </w:pPr>
      <w:r w:rsidRPr="00093BFC">
        <w:rPr>
          <w:rFonts w:asciiTheme="minorHAnsi" w:hAnsiTheme="minorHAnsi"/>
          <w:sz w:val="20"/>
        </w:rPr>
        <w:t>If properly planned, designed, constructed, and maintained (including protected from sediment and compaction and incorporating sufficient pretreatment), a wet swale is likely to retain its effectiveness for well over 20 years. After that time, inspection will reveal whether interventions are warranted.</w:t>
      </w:r>
    </w:p>
    <w:p w14:paraId="15E3DEDF" w14:textId="77777777" w:rsidR="00093BFC" w:rsidRPr="00093BFC" w:rsidRDefault="00093BFC" w:rsidP="00E40C3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t>In some project areas, a drainage easement may be required. Having an easement provides a mechanism for enforcement of maintenance agreements to help ensure swales are maintained and functioning. Drainage easements also require that the land use not be altered in the future. Drainage easements exist in perpetuity and are required property deed amendment to be passed down to all future property owners.</w:t>
      </w:r>
    </w:p>
    <w:p w14:paraId="61E9DD5D" w14:textId="77777777" w:rsidR="00093BFC" w:rsidRPr="00093BFC" w:rsidRDefault="00093BFC" w:rsidP="00E40C3D">
      <w:pPr>
        <w:pStyle w:val="NormalWeb"/>
        <w:spacing w:before="120" w:beforeAutospacing="0" w:after="120" w:afterAutospacing="0"/>
        <w:rPr>
          <w:rFonts w:asciiTheme="minorHAnsi" w:hAnsiTheme="minorHAnsi"/>
          <w:sz w:val="20"/>
          <w:szCs w:val="20"/>
        </w:rPr>
      </w:pPr>
      <w:r w:rsidRPr="00093BFC">
        <w:rPr>
          <w:rFonts w:asciiTheme="minorHAnsi" w:hAnsiTheme="minorHAnsi"/>
          <w:sz w:val="20"/>
          <w:szCs w:val="20"/>
        </w:rPr>
        <w:lastRenderedPageBreak/>
        <w:t xml:space="preserve">As defined by the Maintenance Agreement, the landowner should agree to provide notification immediately upon any change of the legal status or ownership of the property. Copies of all duly executed property transfer documents should be submitted as soon as a property transfer is made final. </w:t>
      </w:r>
    </w:p>
    <w:p w14:paraId="63DE1625" w14:textId="77777777" w:rsidR="00093BFC" w:rsidRPr="00093BFC" w:rsidRDefault="005B0853" w:rsidP="00AB7C7D">
      <w:pPr>
        <w:numPr>
          <w:ilvl w:val="0"/>
          <w:numId w:val="17"/>
        </w:numPr>
        <w:spacing w:after="100" w:afterAutospacing="1"/>
        <w:rPr>
          <w:rFonts w:asciiTheme="minorHAnsi" w:hAnsiTheme="minorHAnsi"/>
          <w:sz w:val="20"/>
        </w:rPr>
      </w:pPr>
      <w:hyperlink r:id="rId63" w:tooltip="Example Maintenance Agreement 1" w:history="1">
        <w:r w:rsidR="00093BFC" w:rsidRPr="00093BFC">
          <w:rPr>
            <w:rStyle w:val="Hyperlink"/>
            <w:rFonts w:asciiTheme="minorHAnsi" w:hAnsiTheme="minorHAnsi"/>
            <w:sz w:val="20"/>
          </w:rPr>
          <w:t>Example Maintenance Agreement 1</w:t>
        </w:r>
      </w:hyperlink>
    </w:p>
    <w:p w14:paraId="5A046FB8" w14:textId="77777777" w:rsidR="00093BFC" w:rsidRPr="00093BFC" w:rsidRDefault="005B0853" w:rsidP="00C86B4D">
      <w:pPr>
        <w:numPr>
          <w:ilvl w:val="0"/>
          <w:numId w:val="17"/>
        </w:numPr>
        <w:spacing w:before="100" w:beforeAutospacing="1" w:after="100" w:afterAutospacing="1"/>
        <w:rPr>
          <w:rFonts w:asciiTheme="minorHAnsi" w:hAnsiTheme="minorHAnsi"/>
          <w:sz w:val="20"/>
        </w:rPr>
      </w:pPr>
      <w:hyperlink r:id="rId64" w:tooltip="Example Maintenance Agreement 2" w:history="1">
        <w:r w:rsidR="00093BFC" w:rsidRPr="00093BFC">
          <w:rPr>
            <w:rStyle w:val="Hyperlink"/>
            <w:rFonts w:asciiTheme="minorHAnsi" w:hAnsiTheme="minorHAnsi"/>
            <w:sz w:val="20"/>
          </w:rPr>
          <w:t>Example Maintenance Agreement 2</w:t>
        </w:r>
      </w:hyperlink>
    </w:p>
    <w:p w14:paraId="773EBD5B" w14:textId="77777777" w:rsidR="00093BFC" w:rsidRPr="00093BFC" w:rsidRDefault="005B0853" w:rsidP="00C86B4D">
      <w:pPr>
        <w:numPr>
          <w:ilvl w:val="0"/>
          <w:numId w:val="17"/>
        </w:numPr>
        <w:spacing w:before="100" w:beforeAutospacing="1" w:after="100" w:afterAutospacing="1"/>
        <w:rPr>
          <w:rFonts w:asciiTheme="minorHAnsi" w:hAnsiTheme="minorHAnsi"/>
          <w:sz w:val="20"/>
        </w:rPr>
      </w:pPr>
      <w:hyperlink r:id="rId65" w:tooltip="Example Maintenance Agreement 3" w:history="1">
        <w:r w:rsidR="00093BFC" w:rsidRPr="00093BFC">
          <w:rPr>
            <w:rStyle w:val="Hyperlink"/>
            <w:rFonts w:asciiTheme="minorHAnsi" w:hAnsiTheme="minorHAnsi"/>
            <w:sz w:val="20"/>
          </w:rPr>
          <w:t>Example Maintenance Agreement 3</w:t>
        </w:r>
      </w:hyperlink>
    </w:p>
    <w:p w14:paraId="5DA76DBD"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Maintenance inspection reports</w:t>
      </w:r>
    </w:p>
    <w:p w14:paraId="7B29DB9A" w14:textId="77777777" w:rsidR="00093BFC" w:rsidRPr="00093BFC" w:rsidRDefault="004E09F3" w:rsidP="00AB7C7D">
      <w:pPr>
        <w:numPr>
          <w:ilvl w:val="0"/>
          <w:numId w:val="17"/>
        </w:numPr>
        <w:spacing w:after="100" w:afterAutospacing="1"/>
        <w:rPr>
          <w:rFonts w:asciiTheme="minorHAnsi" w:hAnsiTheme="minorHAnsi"/>
          <w:sz w:val="20"/>
        </w:rPr>
      </w:pPr>
      <w:r>
        <w:fldChar w:fldCharType="begin"/>
      </w:r>
      <w:r>
        <w:instrText xml:space="preserve"> HYPERLINK "https://stormwater.pca.state.mn.us/index.php?title=Maintenance_inspection_report_for_dry_swale_with_check_dams" \o "Maintenance inspection report for dry swale with check dams" </w:instrText>
      </w:r>
      <w:r>
        <w:fldChar w:fldCharType="separate"/>
      </w:r>
      <w:r w:rsidR="00093BFC" w:rsidRPr="00093BFC">
        <w:rPr>
          <w:rFonts w:asciiTheme="minorHAnsi" w:hAnsiTheme="minorHAnsi"/>
          <w:sz w:val="20"/>
        </w:rPr>
        <w:t xml:space="preserve">Maintenance inspection report for </w:t>
      </w:r>
      <w:r w:rsidR="00093BFC" w:rsidRPr="003D0F93">
        <w:rPr>
          <w:rFonts w:asciiTheme="minorHAnsi" w:hAnsiTheme="minorHAnsi"/>
          <w:sz w:val="20"/>
          <w:highlight w:val="yellow"/>
          <w:rPrChange w:id="139" w:author="Trojan, Mike" w:date="2018-02-22T14:15:00Z">
            <w:rPr>
              <w:rFonts w:asciiTheme="minorHAnsi" w:hAnsiTheme="minorHAnsi"/>
              <w:sz w:val="20"/>
            </w:rPr>
          </w:rPrChange>
        </w:rPr>
        <w:t>dry</w:t>
      </w:r>
      <w:r w:rsidR="00093BFC" w:rsidRPr="00093BFC">
        <w:rPr>
          <w:rFonts w:asciiTheme="minorHAnsi" w:hAnsiTheme="minorHAnsi"/>
          <w:sz w:val="20"/>
        </w:rPr>
        <w:t xml:space="preserve"> swale </w:t>
      </w:r>
      <w:r>
        <w:rPr>
          <w:rFonts w:asciiTheme="minorHAnsi" w:hAnsiTheme="minorHAnsi"/>
          <w:sz w:val="20"/>
        </w:rPr>
        <w:fldChar w:fldCharType="end"/>
      </w:r>
      <w:r w:rsidR="00093BFC" w:rsidRPr="00093BFC">
        <w:rPr>
          <w:rFonts w:asciiTheme="minorHAnsi" w:hAnsiTheme="minorHAnsi"/>
          <w:sz w:val="20"/>
        </w:rPr>
        <w:t xml:space="preserve">(see below) </w:t>
      </w:r>
    </w:p>
    <w:p w14:paraId="0FDA8B06"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Wet Swale</w:t>
      </w:r>
    </w:p>
    <w:p w14:paraId="4E142432" w14:textId="77777777" w:rsidR="00093BFC" w:rsidRPr="00093BFC" w:rsidRDefault="00093BFC" w:rsidP="00093BFC">
      <w:pPr>
        <w:autoSpaceDE w:val="0"/>
        <w:autoSpaceDN w:val="0"/>
        <w:adjustRightInd w:val="0"/>
        <w:rPr>
          <w:rFonts w:asciiTheme="minorHAnsi" w:hAnsiTheme="minorHAnsi" w:cs="Calibri,Bold"/>
          <w:b/>
          <w:bCs/>
          <w:sz w:val="20"/>
        </w:rPr>
      </w:pPr>
    </w:p>
    <w:p w14:paraId="75BD62C9"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Maintenance Inspection Report</w:t>
      </w:r>
    </w:p>
    <w:p w14:paraId="7D83A3F0" w14:textId="77777777" w:rsidR="00093BFC" w:rsidRPr="00093BFC" w:rsidRDefault="00093BFC" w:rsidP="00093BFC">
      <w:pPr>
        <w:autoSpaceDE w:val="0"/>
        <w:autoSpaceDN w:val="0"/>
        <w:adjustRightInd w:val="0"/>
        <w:rPr>
          <w:rFonts w:asciiTheme="minorHAnsi" w:hAnsiTheme="minorHAnsi" w:cs="Calibri"/>
          <w:sz w:val="20"/>
        </w:rPr>
      </w:pPr>
    </w:p>
    <w:p w14:paraId="3E35362F" w14:textId="77777777" w:rsidR="00093BFC" w:rsidRPr="00093BFC" w:rsidRDefault="00093BFC" w:rsidP="00093BFC">
      <w:pPr>
        <w:autoSpaceDE w:val="0"/>
        <w:autoSpaceDN w:val="0"/>
        <w:adjustRightInd w:val="0"/>
        <w:rPr>
          <w:rFonts w:asciiTheme="minorHAnsi" w:hAnsiTheme="minorHAnsi" w:cs="Calibri"/>
          <w:sz w:val="20"/>
        </w:rPr>
      </w:pPr>
      <w:r w:rsidRPr="00093BFC">
        <w:rPr>
          <w:rFonts w:asciiTheme="minorHAnsi" w:hAnsiTheme="minorHAnsi" w:cs="Calibri"/>
          <w:sz w:val="20"/>
        </w:rPr>
        <w:t>Date: ____________________________________________________________________</w:t>
      </w:r>
    </w:p>
    <w:p w14:paraId="1A6C76A1" w14:textId="77777777" w:rsidR="00093BFC" w:rsidRPr="00093BFC" w:rsidRDefault="00093BFC" w:rsidP="00093BFC">
      <w:pPr>
        <w:autoSpaceDE w:val="0"/>
        <w:autoSpaceDN w:val="0"/>
        <w:adjustRightInd w:val="0"/>
        <w:rPr>
          <w:rFonts w:asciiTheme="minorHAnsi" w:hAnsiTheme="minorHAnsi" w:cs="Calibri"/>
          <w:sz w:val="20"/>
        </w:rPr>
      </w:pPr>
    </w:p>
    <w:p w14:paraId="4E0FB1E3" w14:textId="77777777" w:rsidR="00093BFC" w:rsidRPr="00093BFC" w:rsidRDefault="00093BFC" w:rsidP="00093BFC">
      <w:pPr>
        <w:autoSpaceDE w:val="0"/>
        <w:autoSpaceDN w:val="0"/>
        <w:adjustRightInd w:val="0"/>
        <w:rPr>
          <w:rFonts w:asciiTheme="minorHAnsi" w:hAnsiTheme="minorHAnsi" w:cs="Calibri"/>
          <w:sz w:val="20"/>
        </w:rPr>
      </w:pPr>
      <w:r w:rsidRPr="00093BFC">
        <w:rPr>
          <w:rFonts w:asciiTheme="minorHAnsi" w:hAnsiTheme="minorHAnsi" w:cs="Calibri"/>
          <w:sz w:val="20"/>
        </w:rPr>
        <w:t>Inspector Name/Address/Phone Number: _______________________________________</w:t>
      </w:r>
    </w:p>
    <w:p w14:paraId="4B284288" w14:textId="77777777" w:rsidR="00093BFC" w:rsidRPr="00093BFC" w:rsidRDefault="00093BFC" w:rsidP="00093BFC">
      <w:pPr>
        <w:autoSpaceDE w:val="0"/>
        <w:autoSpaceDN w:val="0"/>
        <w:adjustRightInd w:val="0"/>
        <w:rPr>
          <w:rFonts w:asciiTheme="minorHAnsi" w:hAnsiTheme="minorHAnsi" w:cs="Calibri"/>
          <w:sz w:val="20"/>
        </w:rPr>
      </w:pPr>
    </w:p>
    <w:p w14:paraId="628D38EA" w14:textId="77777777" w:rsidR="00093BFC" w:rsidRPr="00093BFC" w:rsidRDefault="00093BFC" w:rsidP="00093BFC">
      <w:pPr>
        <w:autoSpaceDE w:val="0"/>
        <w:autoSpaceDN w:val="0"/>
        <w:adjustRightInd w:val="0"/>
        <w:rPr>
          <w:rFonts w:asciiTheme="minorHAnsi" w:hAnsiTheme="minorHAnsi" w:cs="Calibri"/>
          <w:sz w:val="20"/>
        </w:rPr>
      </w:pPr>
      <w:r w:rsidRPr="00093BFC">
        <w:rPr>
          <w:rFonts w:asciiTheme="minorHAnsi" w:hAnsiTheme="minorHAnsi" w:cs="Calibri"/>
          <w:sz w:val="20"/>
        </w:rPr>
        <w:t>Site Address: ______________________________________________________________</w:t>
      </w:r>
    </w:p>
    <w:p w14:paraId="5ECD5D38" w14:textId="77777777" w:rsidR="00093BFC" w:rsidRPr="00093BFC" w:rsidRDefault="00093BFC" w:rsidP="00093BFC">
      <w:pPr>
        <w:autoSpaceDE w:val="0"/>
        <w:autoSpaceDN w:val="0"/>
        <w:adjustRightInd w:val="0"/>
        <w:rPr>
          <w:rFonts w:asciiTheme="minorHAnsi" w:hAnsiTheme="minorHAnsi" w:cs="Calibri"/>
          <w:sz w:val="20"/>
        </w:rPr>
      </w:pPr>
    </w:p>
    <w:p w14:paraId="077E22FC" w14:textId="77777777" w:rsidR="00093BFC" w:rsidRPr="00093BFC" w:rsidRDefault="00093BFC" w:rsidP="00093BFC">
      <w:pPr>
        <w:autoSpaceDE w:val="0"/>
        <w:autoSpaceDN w:val="0"/>
        <w:adjustRightInd w:val="0"/>
        <w:rPr>
          <w:rFonts w:asciiTheme="minorHAnsi" w:hAnsiTheme="minorHAnsi" w:cs="Calibri"/>
          <w:sz w:val="20"/>
        </w:rPr>
      </w:pPr>
      <w:r w:rsidRPr="00093BFC">
        <w:rPr>
          <w:rFonts w:asciiTheme="minorHAnsi" w:hAnsiTheme="minorHAnsi" w:cs="Calibri"/>
          <w:sz w:val="20"/>
        </w:rPr>
        <w:t>Owner Name/Address/Phone Number: _________________________________________</w:t>
      </w:r>
    </w:p>
    <w:p w14:paraId="0D10D7C5" w14:textId="77777777" w:rsidR="00093BFC" w:rsidRPr="00093BFC" w:rsidRDefault="00093BFC" w:rsidP="00093BFC">
      <w:pPr>
        <w:autoSpaceDE w:val="0"/>
        <w:autoSpaceDN w:val="0"/>
        <w:adjustRightInd w:val="0"/>
        <w:rPr>
          <w:rFonts w:asciiTheme="minorHAnsi" w:hAnsiTheme="minorHAnsi" w:cs="Calibri,Bold"/>
          <w:b/>
          <w:bCs/>
          <w:sz w:val="20"/>
        </w:rPr>
      </w:pPr>
    </w:p>
    <w:p w14:paraId="5A325936"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Drainage Area Stabilization (Inspect after large storms for first two years, Inspect yearly in spring or after large storms after first two years)</w:t>
      </w:r>
    </w:p>
    <w:p w14:paraId="589552BE" w14:textId="77777777" w:rsidR="00093BFC" w:rsidRPr="00093BFC" w:rsidRDefault="00093BFC" w:rsidP="00C86B4D">
      <w:pPr>
        <w:pStyle w:val="ListParagraph"/>
        <w:numPr>
          <w:ilvl w:val="0"/>
          <w:numId w:val="23"/>
        </w:numPr>
        <w:autoSpaceDE w:val="0"/>
        <w:autoSpaceDN w:val="0"/>
        <w:adjustRightInd w:val="0"/>
        <w:spacing w:after="0" w:line="240" w:lineRule="auto"/>
        <w:rPr>
          <w:rFonts w:cs="Calibri"/>
          <w:sz w:val="20"/>
          <w:szCs w:val="20"/>
        </w:rPr>
      </w:pPr>
      <w:r w:rsidRPr="00093BFC">
        <w:rPr>
          <w:rFonts w:cs="Calibri"/>
          <w:sz w:val="20"/>
          <w:szCs w:val="20"/>
        </w:rPr>
        <w:t>Erosion control/planting/seeding necessary: __________________________________________________</w:t>
      </w:r>
    </w:p>
    <w:p w14:paraId="739432F7" w14:textId="77777777" w:rsidR="00093BFC" w:rsidRPr="00093BFC" w:rsidRDefault="00093BFC" w:rsidP="00C86B4D">
      <w:pPr>
        <w:pStyle w:val="ListParagraph"/>
        <w:numPr>
          <w:ilvl w:val="0"/>
          <w:numId w:val="23"/>
        </w:numPr>
        <w:autoSpaceDE w:val="0"/>
        <w:autoSpaceDN w:val="0"/>
        <w:adjustRightInd w:val="0"/>
        <w:spacing w:after="0" w:line="240" w:lineRule="auto"/>
        <w:rPr>
          <w:rFonts w:cs="Calibri"/>
          <w:sz w:val="20"/>
          <w:szCs w:val="20"/>
        </w:rPr>
      </w:pPr>
      <w:r w:rsidRPr="00093BFC">
        <w:rPr>
          <w:rFonts w:cs="Calibri"/>
          <w:sz w:val="20"/>
          <w:szCs w:val="20"/>
        </w:rPr>
        <w:t>Mowing, pruning and debris removal necessary: _______________________________________________</w:t>
      </w:r>
    </w:p>
    <w:p w14:paraId="177415CF" w14:textId="77777777" w:rsidR="00093BFC" w:rsidRPr="00093BFC" w:rsidRDefault="00093BFC" w:rsidP="00C86B4D">
      <w:pPr>
        <w:pStyle w:val="ListParagraph"/>
        <w:numPr>
          <w:ilvl w:val="0"/>
          <w:numId w:val="23"/>
        </w:numPr>
        <w:autoSpaceDE w:val="0"/>
        <w:autoSpaceDN w:val="0"/>
        <w:adjustRightInd w:val="0"/>
        <w:spacing w:after="0" w:line="240" w:lineRule="auto"/>
        <w:rPr>
          <w:rFonts w:cs="Calibri"/>
          <w:sz w:val="20"/>
          <w:szCs w:val="20"/>
        </w:rPr>
      </w:pPr>
      <w:r w:rsidRPr="00093BFC">
        <w:rPr>
          <w:rFonts w:cs="Calibri"/>
          <w:sz w:val="20"/>
          <w:szCs w:val="20"/>
        </w:rPr>
        <w:t>Observations:_________________________________________________________________________________________________________________________________________________________________</w:t>
      </w:r>
    </w:p>
    <w:p w14:paraId="5B756536" w14:textId="77777777" w:rsidR="00093BFC" w:rsidRPr="00093BFC" w:rsidRDefault="00093BFC" w:rsidP="00093BFC">
      <w:pPr>
        <w:autoSpaceDE w:val="0"/>
        <w:autoSpaceDN w:val="0"/>
        <w:adjustRightInd w:val="0"/>
        <w:rPr>
          <w:rFonts w:asciiTheme="minorHAnsi" w:hAnsiTheme="minorHAnsi" w:cs="Calibri"/>
          <w:sz w:val="20"/>
        </w:rPr>
      </w:pPr>
    </w:p>
    <w:p w14:paraId="41B8BF9B"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Inlets &amp; Pre-Treatment Structures (Inspect in Spring and Fall)</w:t>
      </w:r>
    </w:p>
    <w:p w14:paraId="679B61DE" w14:textId="77777777" w:rsidR="00093BFC" w:rsidRPr="00093BFC" w:rsidRDefault="00093BFC" w:rsidP="00C86B4D">
      <w:pPr>
        <w:pStyle w:val="ListParagraph"/>
        <w:numPr>
          <w:ilvl w:val="0"/>
          <w:numId w:val="22"/>
        </w:numPr>
        <w:autoSpaceDE w:val="0"/>
        <w:autoSpaceDN w:val="0"/>
        <w:adjustRightInd w:val="0"/>
        <w:spacing w:after="0" w:line="240" w:lineRule="auto"/>
        <w:rPr>
          <w:rFonts w:cs="Calibri"/>
          <w:sz w:val="20"/>
          <w:szCs w:val="20"/>
        </w:rPr>
      </w:pPr>
      <w:r w:rsidRPr="00093BFC">
        <w:rPr>
          <w:rFonts w:cs="Calibri"/>
          <w:sz w:val="20"/>
          <w:szCs w:val="20"/>
        </w:rPr>
        <w:t>Repair needed: _________________________________________________________________________</w:t>
      </w:r>
    </w:p>
    <w:p w14:paraId="4F066334" w14:textId="77777777" w:rsidR="00093BFC" w:rsidRPr="00093BFC" w:rsidRDefault="00093BFC" w:rsidP="00C86B4D">
      <w:pPr>
        <w:pStyle w:val="ListParagraph"/>
        <w:numPr>
          <w:ilvl w:val="0"/>
          <w:numId w:val="22"/>
        </w:numPr>
        <w:autoSpaceDE w:val="0"/>
        <w:autoSpaceDN w:val="0"/>
        <w:adjustRightInd w:val="0"/>
        <w:spacing w:after="0" w:line="240" w:lineRule="auto"/>
        <w:rPr>
          <w:rFonts w:cs="Calibri"/>
          <w:sz w:val="20"/>
          <w:szCs w:val="20"/>
        </w:rPr>
      </w:pPr>
      <w:r w:rsidRPr="00093BFC">
        <w:rPr>
          <w:rFonts w:cs="Calibri"/>
          <w:sz w:val="20"/>
          <w:szCs w:val="20"/>
        </w:rPr>
        <w:t>Debris &amp; sediment removal required: _______________________________________________________</w:t>
      </w:r>
    </w:p>
    <w:p w14:paraId="4318AEC3" w14:textId="77777777" w:rsidR="00093BFC" w:rsidRPr="00093BFC" w:rsidRDefault="00093BFC" w:rsidP="00C86B4D">
      <w:pPr>
        <w:pStyle w:val="ListParagraph"/>
        <w:numPr>
          <w:ilvl w:val="0"/>
          <w:numId w:val="22"/>
        </w:numPr>
        <w:autoSpaceDE w:val="0"/>
        <w:autoSpaceDN w:val="0"/>
        <w:adjustRightInd w:val="0"/>
        <w:spacing w:after="0" w:line="240" w:lineRule="auto"/>
        <w:rPr>
          <w:rFonts w:cs="Calibri"/>
          <w:sz w:val="20"/>
          <w:szCs w:val="20"/>
        </w:rPr>
      </w:pPr>
      <w:r w:rsidRPr="00093BFC">
        <w:rPr>
          <w:rFonts w:cs="Calibri"/>
          <w:sz w:val="20"/>
          <w:szCs w:val="20"/>
        </w:rPr>
        <w:t>Erosion evident: _________________________________________________________________________</w:t>
      </w:r>
    </w:p>
    <w:p w14:paraId="24F545C2" w14:textId="77777777" w:rsidR="00093BFC" w:rsidRPr="00093BFC" w:rsidRDefault="00093BFC" w:rsidP="00C86B4D">
      <w:pPr>
        <w:pStyle w:val="ListParagraph"/>
        <w:numPr>
          <w:ilvl w:val="0"/>
          <w:numId w:val="22"/>
        </w:numPr>
        <w:spacing w:after="0" w:line="240" w:lineRule="auto"/>
        <w:rPr>
          <w:rFonts w:cs="Calibri"/>
          <w:sz w:val="20"/>
          <w:szCs w:val="20"/>
        </w:rPr>
      </w:pPr>
      <w:r w:rsidRPr="00093BFC">
        <w:rPr>
          <w:rFonts w:cs="Calibri"/>
          <w:sz w:val="20"/>
          <w:szCs w:val="20"/>
        </w:rPr>
        <w:t>Water by-passing inlet: ___________________________________________________________________</w:t>
      </w:r>
    </w:p>
    <w:p w14:paraId="7081F1ED" w14:textId="77777777" w:rsidR="00093BFC" w:rsidRPr="00093BFC" w:rsidRDefault="00093BFC" w:rsidP="00C86B4D">
      <w:pPr>
        <w:pStyle w:val="ListParagraph"/>
        <w:numPr>
          <w:ilvl w:val="0"/>
          <w:numId w:val="22"/>
        </w:numPr>
        <w:autoSpaceDE w:val="0"/>
        <w:autoSpaceDN w:val="0"/>
        <w:adjustRightInd w:val="0"/>
        <w:spacing w:after="0" w:line="240" w:lineRule="auto"/>
        <w:rPr>
          <w:rFonts w:cs="Calibri"/>
          <w:sz w:val="20"/>
          <w:szCs w:val="20"/>
        </w:rPr>
      </w:pPr>
      <w:r w:rsidRPr="00093BFC">
        <w:rPr>
          <w:rFonts w:cs="Calibri"/>
          <w:sz w:val="20"/>
          <w:szCs w:val="20"/>
        </w:rPr>
        <w:t>Vegetation control necessary: _____________________________________________________________</w:t>
      </w:r>
    </w:p>
    <w:p w14:paraId="442AF1C1" w14:textId="77777777" w:rsidR="00093BFC" w:rsidRPr="00093BFC" w:rsidRDefault="00093BFC" w:rsidP="00C86B4D">
      <w:pPr>
        <w:pStyle w:val="ListParagraph"/>
        <w:numPr>
          <w:ilvl w:val="0"/>
          <w:numId w:val="22"/>
        </w:numPr>
        <w:autoSpaceDE w:val="0"/>
        <w:autoSpaceDN w:val="0"/>
        <w:adjustRightInd w:val="0"/>
        <w:spacing w:after="0" w:line="240" w:lineRule="auto"/>
        <w:rPr>
          <w:rFonts w:cs="Calibri"/>
          <w:sz w:val="20"/>
          <w:szCs w:val="20"/>
        </w:rPr>
      </w:pPr>
      <w:r w:rsidRPr="00093BFC">
        <w:rPr>
          <w:rFonts w:cs="Calibri"/>
          <w:sz w:val="20"/>
          <w:szCs w:val="20"/>
        </w:rPr>
        <w:t>Observations:_________________________________________________________________________________________________________________________________________________________________</w:t>
      </w:r>
    </w:p>
    <w:p w14:paraId="3E895F17" w14:textId="77777777" w:rsidR="00093BFC" w:rsidRPr="00093BFC" w:rsidRDefault="00093BFC" w:rsidP="00093BFC">
      <w:pPr>
        <w:autoSpaceDE w:val="0"/>
        <w:autoSpaceDN w:val="0"/>
        <w:adjustRightInd w:val="0"/>
        <w:rPr>
          <w:rFonts w:asciiTheme="minorHAnsi" w:hAnsiTheme="minorHAnsi" w:cs="Calibri,Bold"/>
          <w:b/>
          <w:bCs/>
          <w:sz w:val="20"/>
        </w:rPr>
      </w:pPr>
    </w:p>
    <w:p w14:paraId="3711D75D"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Swale (Inspect after large storms for first two years, Inspect yearly in spring or after large storms after first two years)</w:t>
      </w:r>
    </w:p>
    <w:p w14:paraId="427FD4BD" w14:textId="77777777" w:rsidR="00093BFC" w:rsidRPr="00093BFC" w:rsidRDefault="00093BFC" w:rsidP="00C86B4D">
      <w:pPr>
        <w:pStyle w:val="ListParagraph"/>
        <w:numPr>
          <w:ilvl w:val="0"/>
          <w:numId w:val="21"/>
        </w:numPr>
        <w:autoSpaceDE w:val="0"/>
        <w:autoSpaceDN w:val="0"/>
        <w:adjustRightInd w:val="0"/>
        <w:spacing w:after="0" w:line="240" w:lineRule="auto"/>
        <w:rPr>
          <w:rFonts w:cs="Calibri"/>
          <w:sz w:val="20"/>
          <w:szCs w:val="20"/>
        </w:rPr>
      </w:pPr>
      <w:r w:rsidRPr="00093BFC">
        <w:rPr>
          <w:rFonts w:cs="Calibri"/>
          <w:sz w:val="20"/>
          <w:szCs w:val="20"/>
        </w:rPr>
        <w:t>Condition of inundated area: ______________________________________________________________</w:t>
      </w:r>
    </w:p>
    <w:p w14:paraId="3D113B37" w14:textId="77777777" w:rsidR="00093BFC" w:rsidRPr="00093BFC" w:rsidRDefault="00093BFC" w:rsidP="00C86B4D">
      <w:pPr>
        <w:pStyle w:val="ListParagraph"/>
        <w:numPr>
          <w:ilvl w:val="0"/>
          <w:numId w:val="21"/>
        </w:numPr>
        <w:autoSpaceDE w:val="0"/>
        <w:autoSpaceDN w:val="0"/>
        <w:adjustRightInd w:val="0"/>
        <w:spacing w:after="0" w:line="240" w:lineRule="auto"/>
        <w:rPr>
          <w:rFonts w:cs="Calibri"/>
          <w:sz w:val="20"/>
          <w:szCs w:val="20"/>
        </w:rPr>
      </w:pPr>
      <w:r w:rsidRPr="00093BFC">
        <w:rPr>
          <w:rFonts w:cs="Calibri"/>
          <w:sz w:val="20"/>
          <w:szCs w:val="20"/>
        </w:rPr>
        <w:t>Surface erosion evident: __________________________________________________________________</w:t>
      </w:r>
    </w:p>
    <w:p w14:paraId="59197DAD" w14:textId="77777777" w:rsidR="00093BFC" w:rsidRPr="00093BFC" w:rsidRDefault="00093BFC" w:rsidP="00C86B4D">
      <w:pPr>
        <w:pStyle w:val="ListParagraph"/>
        <w:numPr>
          <w:ilvl w:val="0"/>
          <w:numId w:val="21"/>
        </w:numPr>
        <w:autoSpaceDE w:val="0"/>
        <w:autoSpaceDN w:val="0"/>
        <w:adjustRightInd w:val="0"/>
        <w:spacing w:after="0" w:line="240" w:lineRule="auto"/>
        <w:rPr>
          <w:rFonts w:cs="Calibri"/>
          <w:sz w:val="20"/>
          <w:szCs w:val="20"/>
        </w:rPr>
      </w:pPr>
      <w:r w:rsidRPr="00093BFC">
        <w:rPr>
          <w:rFonts w:cs="Calibri"/>
          <w:sz w:val="20"/>
          <w:szCs w:val="20"/>
        </w:rPr>
        <w:t>Debris/sediment removal required: _________________________________________________________</w:t>
      </w:r>
    </w:p>
    <w:p w14:paraId="41F747BD" w14:textId="77777777" w:rsidR="00093BFC" w:rsidRPr="00093BFC" w:rsidRDefault="00093BFC" w:rsidP="00C86B4D">
      <w:pPr>
        <w:pStyle w:val="ListParagraph"/>
        <w:numPr>
          <w:ilvl w:val="0"/>
          <w:numId w:val="21"/>
        </w:numPr>
        <w:autoSpaceDE w:val="0"/>
        <w:autoSpaceDN w:val="0"/>
        <w:adjustRightInd w:val="0"/>
        <w:spacing w:after="0" w:line="240" w:lineRule="auto"/>
        <w:rPr>
          <w:rFonts w:cs="Calibri"/>
          <w:sz w:val="20"/>
          <w:szCs w:val="20"/>
        </w:rPr>
      </w:pPr>
      <w:r w:rsidRPr="00093BFC">
        <w:rPr>
          <w:rFonts w:cs="Calibri"/>
          <w:sz w:val="20"/>
          <w:szCs w:val="20"/>
        </w:rPr>
        <w:t>Weeding and pruning necessary: ___________________________________________________________</w:t>
      </w:r>
    </w:p>
    <w:p w14:paraId="4687FB18" w14:textId="77777777" w:rsidR="00093BFC" w:rsidRPr="00093BFC" w:rsidRDefault="00093BFC" w:rsidP="00C86B4D">
      <w:pPr>
        <w:pStyle w:val="ListParagraph"/>
        <w:numPr>
          <w:ilvl w:val="0"/>
          <w:numId w:val="21"/>
        </w:numPr>
        <w:autoSpaceDE w:val="0"/>
        <w:autoSpaceDN w:val="0"/>
        <w:adjustRightInd w:val="0"/>
        <w:spacing w:after="0" w:line="240" w:lineRule="auto"/>
        <w:rPr>
          <w:rFonts w:cs="Calibri"/>
          <w:sz w:val="20"/>
          <w:szCs w:val="20"/>
        </w:rPr>
      </w:pPr>
      <w:r w:rsidRPr="00093BFC">
        <w:rPr>
          <w:rFonts w:cs="Calibri"/>
          <w:sz w:val="20"/>
          <w:szCs w:val="20"/>
        </w:rPr>
        <w:t>Observations:_________________________________________________________________________________________________________________________________________________________________</w:t>
      </w:r>
    </w:p>
    <w:p w14:paraId="69B8B4F6" w14:textId="77777777" w:rsidR="00093BFC" w:rsidRPr="00093BFC" w:rsidRDefault="00093BFC" w:rsidP="00093BFC">
      <w:pPr>
        <w:autoSpaceDE w:val="0"/>
        <w:autoSpaceDN w:val="0"/>
        <w:adjustRightInd w:val="0"/>
        <w:rPr>
          <w:rFonts w:asciiTheme="minorHAnsi" w:hAnsiTheme="minorHAnsi" w:cs="Calibri,Bold"/>
          <w:b/>
          <w:bCs/>
          <w:sz w:val="20"/>
        </w:rPr>
      </w:pPr>
    </w:p>
    <w:p w14:paraId="6E033B20" w14:textId="77777777" w:rsidR="00093BFC" w:rsidRPr="00093BFC" w:rsidRDefault="00093BFC" w:rsidP="00093BFC">
      <w:pPr>
        <w:autoSpaceDE w:val="0"/>
        <w:autoSpaceDN w:val="0"/>
        <w:adjustRightInd w:val="0"/>
        <w:rPr>
          <w:rFonts w:asciiTheme="minorHAnsi" w:hAnsiTheme="minorHAnsi" w:cs="Calibri,Bold"/>
          <w:b/>
          <w:bCs/>
          <w:sz w:val="20"/>
        </w:rPr>
      </w:pPr>
      <w:r w:rsidRPr="00093BFC">
        <w:rPr>
          <w:rFonts w:asciiTheme="minorHAnsi" w:hAnsiTheme="minorHAnsi" w:cs="Calibri,Bold"/>
          <w:b/>
          <w:bCs/>
          <w:sz w:val="20"/>
        </w:rPr>
        <w:t>Outlet/Emergency Overflow (Inspect in Spring and Fall)</w:t>
      </w:r>
    </w:p>
    <w:p w14:paraId="0D001AD6" w14:textId="77777777" w:rsidR="00093BFC" w:rsidRPr="00093BFC" w:rsidRDefault="00093BFC" w:rsidP="00C86B4D">
      <w:pPr>
        <w:pStyle w:val="ListParagraph"/>
        <w:numPr>
          <w:ilvl w:val="0"/>
          <w:numId w:val="20"/>
        </w:numPr>
        <w:autoSpaceDE w:val="0"/>
        <w:autoSpaceDN w:val="0"/>
        <w:adjustRightInd w:val="0"/>
        <w:spacing w:after="0" w:line="240" w:lineRule="auto"/>
        <w:rPr>
          <w:rFonts w:cs="Calibri"/>
          <w:sz w:val="20"/>
          <w:szCs w:val="20"/>
        </w:rPr>
      </w:pPr>
      <w:r w:rsidRPr="00093BFC">
        <w:rPr>
          <w:rFonts w:cs="Calibri"/>
          <w:sz w:val="20"/>
          <w:szCs w:val="20"/>
        </w:rPr>
        <w:t>Overflow type: _________________________________________________________________________</w:t>
      </w:r>
    </w:p>
    <w:p w14:paraId="58123FE9" w14:textId="77777777" w:rsidR="00093BFC" w:rsidRPr="00093BFC" w:rsidRDefault="00093BFC" w:rsidP="00C86B4D">
      <w:pPr>
        <w:pStyle w:val="ListParagraph"/>
        <w:numPr>
          <w:ilvl w:val="0"/>
          <w:numId w:val="20"/>
        </w:numPr>
        <w:autoSpaceDE w:val="0"/>
        <w:autoSpaceDN w:val="0"/>
        <w:adjustRightInd w:val="0"/>
        <w:spacing w:after="0" w:line="240" w:lineRule="auto"/>
        <w:rPr>
          <w:rFonts w:cs="Calibri"/>
          <w:sz w:val="20"/>
          <w:szCs w:val="20"/>
        </w:rPr>
      </w:pPr>
      <w:r w:rsidRPr="00093BFC">
        <w:rPr>
          <w:rFonts w:cs="Calibri"/>
          <w:sz w:val="20"/>
          <w:szCs w:val="20"/>
        </w:rPr>
        <w:t>Debris/sediment removal required: _________________________________________________________</w:t>
      </w:r>
    </w:p>
    <w:p w14:paraId="4F2AA203" w14:textId="77777777" w:rsidR="00093BFC" w:rsidRPr="00093BFC" w:rsidRDefault="00093BFC" w:rsidP="00C86B4D">
      <w:pPr>
        <w:pStyle w:val="ListParagraph"/>
        <w:numPr>
          <w:ilvl w:val="0"/>
          <w:numId w:val="20"/>
        </w:numPr>
        <w:spacing w:after="0" w:line="240" w:lineRule="auto"/>
        <w:rPr>
          <w:rFonts w:cs="Calibri"/>
          <w:sz w:val="20"/>
          <w:szCs w:val="20"/>
        </w:rPr>
      </w:pPr>
      <w:r w:rsidRPr="00093BFC">
        <w:rPr>
          <w:rFonts w:cs="Calibri"/>
          <w:sz w:val="20"/>
          <w:szCs w:val="20"/>
        </w:rPr>
        <w:lastRenderedPageBreak/>
        <w:t>Repair needed: _________________________________________________________________________</w:t>
      </w:r>
    </w:p>
    <w:p w14:paraId="31963B29" w14:textId="77777777" w:rsidR="00093BFC" w:rsidRPr="00093BFC" w:rsidRDefault="00093BFC" w:rsidP="00C86B4D">
      <w:pPr>
        <w:pStyle w:val="ListParagraph"/>
        <w:numPr>
          <w:ilvl w:val="0"/>
          <w:numId w:val="20"/>
        </w:numPr>
        <w:autoSpaceDE w:val="0"/>
        <w:autoSpaceDN w:val="0"/>
        <w:adjustRightInd w:val="0"/>
        <w:spacing w:after="0" w:line="240" w:lineRule="auto"/>
        <w:rPr>
          <w:sz w:val="20"/>
          <w:szCs w:val="20"/>
        </w:rPr>
      </w:pPr>
      <w:r w:rsidRPr="00093BFC">
        <w:rPr>
          <w:rFonts w:cs="Calibri"/>
          <w:sz w:val="20"/>
          <w:szCs w:val="20"/>
        </w:rPr>
        <w:t>Observations:_________________________________________________________________________________________________________________________________________________________________</w:t>
      </w:r>
    </w:p>
    <w:p w14:paraId="6B686736" w14:textId="77777777" w:rsidR="00093BFC" w:rsidRPr="00093BFC" w:rsidRDefault="00093BFC" w:rsidP="00093BFC">
      <w:pPr>
        <w:pStyle w:val="NormalWeb"/>
        <w:rPr>
          <w:rFonts w:asciiTheme="minorHAnsi" w:hAnsiTheme="minorHAnsi"/>
          <w:sz w:val="20"/>
          <w:szCs w:val="20"/>
        </w:rPr>
      </w:pPr>
      <w:r w:rsidRPr="00093BFC">
        <w:rPr>
          <w:rFonts w:asciiTheme="minorHAnsi" w:hAnsiTheme="minorHAnsi"/>
          <w:sz w:val="20"/>
          <w:szCs w:val="20"/>
        </w:rPr>
        <w:t xml:space="preserve">Link to </w:t>
      </w:r>
      <w:hyperlink r:id="rId66" w:history="1">
        <w:r w:rsidRPr="00093BFC">
          <w:rPr>
            <w:rStyle w:val="Hyperlink"/>
            <w:rFonts w:asciiTheme="minorHAnsi" w:hAnsiTheme="minorHAnsi"/>
            <w:sz w:val="20"/>
            <w:szCs w:val="20"/>
          </w:rPr>
          <w:t>Chesapeake Stormwater visual indicators form</w:t>
        </w:r>
      </w:hyperlink>
      <w:r w:rsidRPr="00093BFC">
        <w:rPr>
          <w:rFonts w:asciiTheme="minorHAnsi" w:hAnsiTheme="minorHAnsi"/>
          <w:sz w:val="20"/>
          <w:szCs w:val="20"/>
        </w:rPr>
        <w:t xml:space="preserve">. </w:t>
      </w:r>
    </w:p>
    <w:p w14:paraId="1F4C8239"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References</w:t>
      </w:r>
    </w:p>
    <w:p w14:paraId="552C8512" w14:textId="77777777" w:rsidR="00093BFC" w:rsidRPr="00093BFC" w:rsidRDefault="00093BFC" w:rsidP="00AB7C7D">
      <w:pPr>
        <w:pStyle w:val="ListParagraph"/>
        <w:numPr>
          <w:ilvl w:val="0"/>
          <w:numId w:val="19"/>
        </w:numPr>
        <w:spacing w:after="100" w:afterAutospacing="1" w:line="240" w:lineRule="auto"/>
        <w:contextualSpacing w:val="0"/>
        <w:rPr>
          <w:sz w:val="20"/>
          <w:szCs w:val="20"/>
        </w:rPr>
      </w:pPr>
      <w:r w:rsidRPr="00093BFC">
        <w:rPr>
          <w:sz w:val="20"/>
          <w:szCs w:val="20"/>
        </w:rPr>
        <w:t xml:space="preserve">Brown, R.A. and Hunt, W.F. 2010. </w:t>
      </w:r>
      <w:r w:rsidRPr="00093BFC">
        <w:rPr>
          <w:i/>
          <w:iCs/>
          <w:sz w:val="20"/>
          <w:szCs w:val="20"/>
        </w:rPr>
        <w:t>Impacts of construction activity on bioretention performance</w:t>
      </w:r>
      <w:r w:rsidRPr="00093BFC">
        <w:rPr>
          <w:sz w:val="20"/>
          <w:szCs w:val="20"/>
        </w:rPr>
        <w:t>. Journal of Hydrologic Engineering. 15(6), 386-394.</w:t>
      </w:r>
    </w:p>
    <w:p w14:paraId="27F9DE81"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Gulliver, J.S., A.J. Erickson, and P.T. Weiss (editors). 2010. Stormwater Treatment: Assessment and Maintenance. University of Minnesota, St. Anthony Falls Laboratory. Minneapolis, MN.</w:t>
      </w:r>
    </w:p>
    <w:p w14:paraId="37D9C1F9"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Hatt, B.E., Steinel, A., Deletic, A., and Fletcher, T.D. 2011. </w:t>
      </w:r>
      <w:r w:rsidRPr="00093BFC">
        <w:rPr>
          <w:i/>
          <w:iCs/>
          <w:sz w:val="20"/>
          <w:szCs w:val="20"/>
        </w:rPr>
        <w:t>Retention of heavy metals by stormwater filtration systems: Breakthrough analysis</w:t>
      </w:r>
      <w:r w:rsidRPr="00093BFC">
        <w:rPr>
          <w:sz w:val="20"/>
          <w:szCs w:val="20"/>
        </w:rPr>
        <w:t xml:space="preserve">. Water, Science, and Technology. 64(9), 1913-1919. </w:t>
      </w:r>
    </w:p>
    <w:p w14:paraId="37F32F65"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Hunt, W.F., Jarrett, A.R., Smith, J.T., and Sharkey, L.J. 2006. </w:t>
      </w:r>
      <w:r w:rsidRPr="00093BFC">
        <w:rPr>
          <w:i/>
          <w:iCs/>
          <w:sz w:val="20"/>
          <w:szCs w:val="20"/>
        </w:rPr>
        <w:t>Evaluating bioretention hydrology and nutrient removal at three field sites in North Carolina</w:t>
      </w:r>
      <w:r w:rsidRPr="00093BFC">
        <w:rPr>
          <w:sz w:val="20"/>
          <w:szCs w:val="20"/>
        </w:rPr>
        <w:t>. Journal of Irrigation and Drainage Engineering. 132(6), 600-608.</w:t>
      </w:r>
    </w:p>
    <w:p w14:paraId="076E098A"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Lefevre, G.H., P.J. Novak, R.M. Hozalski. 2012. </w:t>
      </w:r>
      <w:r w:rsidRPr="00093BFC">
        <w:rPr>
          <w:i/>
          <w:iCs/>
          <w:sz w:val="20"/>
          <w:szCs w:val="20"/>
        </w:rPr>
        <w:t>Fate of naphthalene in laboratory-scale bioretention cells: implications for sustainable stormwater management</w:t>
      </w:r>
      <w:r w:rsidRPr="00093BFC">
        <w:rPr>
          <w:sz w:val="20"/>
          <w:szCs w:val="20"/>
        </w:rPr>
        <w:t>. Environmental Science and Technology 46(2):995-1002.</w:t>
      </w:r>
    </w:p>
    <w:p w14:paraId="2370B06D"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Li, H. and Davis, A.P. 2008. </w:t>
      </w:r>
      <w:r w:rsidRPr="00093BFC">
        <w:rPr>
          <w:i/>
          <w:iCs/>
          <w:sz w:val="20"/>
          <w:szCs w:val="20"/>
        </w:rPr>
        <w:t>Heavy metal capture and accumulation in bioretention media</w:t>
      </w:r>
      <w:r w:rsidRPr="00093BFC">
        <w:rPr>
          <w:sz w:val="20"/>
          <w:szCs w:val="20"/>
        </w:rPr>
        <w:t xml:space="preserve">. Environmental Science &amp; Technology. 42, 5247-5253. </w:t>
      </w:r>
    </w:p>
    <w:p w14:paraId="352D0F67"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Liging, Li, and A.P. Davis. 2014. </w:t>
      </w:r>
      <w:r w:rsidRPr="00093BFC">
        <w:rPr>
          <w:i/>
          <w:iCs/>
          <w:sz w:val="20"/>
          <w:szCs w:val="20"/>
        </w:rPr>
        <w:t>Urban stormwater runoff nitrogen composition and fate in bioretention systems</w:t>
      </w:r>
      <w:r w:rsidRPr="00093BFC">
        <w:rPr>
          <w:sz w:val="20"/>
          <w:szCs w:val="20"/>
        </w:rPr>
        <w:t xml:space="preserve">. Accepted for publication in ES&amp;T. </w:t>
      </w:r>
    </w:p>
    <w:p w14:paraId="1CB4B90A"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Morgan, J.G., K.A. Paus, R.M. Hozalski and J.S. Gulliver. (2011). </w:t>
      </w:r>
      <w:hyperlink r:id="rId67" w:history="1">
        <w:r w:rsidRPr="00093BFC">
          <w:rPr>
            <w:rStyle w:val="Hyperlink"/>
            <w:sz w:val="20"/>
            <w:szCs w:val="20"/>
          </w:rPr>
          <w:t>Sorption and Release of Dissolved Pollutants Via Bioretention Media</w:t>
        </w:r>
      </w:hyperlink>
      <w:r w:rsidRPr="00093BFC">
        <w:rPr>
          <w:sz w:val="20"/>
          <w:szCs w:val="20"/>
        </w:rPr>
        <w:t>. SAFL Project Report No. 559, September 2011.</w:t>
      </w:r>
    </w:p>
    <w:p w14:paraId="5C2B6735"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rFonts w:cs="Arial"/>
          <w:sz w:val="20"/>
          <w:szCs w:val="20"/>
        </w:rPr>
        <w:t>North Carolina Department of Environment and Natural Resources. 2009.  NCDENR Stormwater BMP Manual – Section 14, Grassed Swale.</w:t>
      </w:r>
      <w:r w:rsidRPr="00093BFC">
        <w:rPr>
          <w:rFonts w:cs="Arial"/>
          <w:color w:val="1F497D"/>
          <w:sz w:val="20"/>
          <w:szCs w:val="20"/>
        </w:rPr>
        <w:t xml:space="preserve">  </w:t>
      </w:r>
      <w:hyperlink r:id="rId68" w:history="1">
        <w:r w:rsidRPr="00093BFC">
          <w:rPr>
            <w:rStyle w:val="Hyperlink"/>
            <w:rFonts w:cs="Arial"/>
            <w:sz w:val="20"/>
            <w:szCs w:val="20"/>
          </w:rPr>
          <w:t>https://ncdenr.s3.amazonaws.com/s3fs-public/Water%20Quality/Surface%20Water%20Protection/SPU/SPU%20-%20BMP%20Manual%20Documents/BMPMan-Ch14-GrassSwale-20090608-DWQ-SPU.pdf</w:t>
        </w:r>
      </w:hyperlink>
      <w:r w:rsidRPr="00093BFC">
        <w:rPr>
          <w:rFonts w:cs="Arial"/>
          <w:color w:val="1F497D"/>
          <w:sz w:val="20"/>
          <w:szCs w:val="20"/>
        </w:rPr>
        <w:t xml:space="preserve"> </w:t>
      </w:r>
    </w:p>
    <w:p w14:paraId="08234D66" w14:textId="7777777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 xml:space="preserve">O’Neill, S.W. and Davis, A.P. (2012). </w:t>
      </w:r>
      <w:r w:rsidRPr="00093BFC">
        <w:rPr>
          <w:i/>
          <w:iCs/>
          <w:sz w:val="20"/>
          <w:szCs w:val="20"/>
        </w:rPr>
        <w:t>Water treatment residual as a bioretention amendment for phosphorus. I: Evaluation studies</w:t>
      </w:r>
      <w:r w:rsidRPr="00093BFC">
        <w:rPr>
          <w:sz w:val="20"/>
          <w:szCs w:val="20"/>
        </w:rPr>
        <w:t>. Journal of Environmental Engineering. 138(3), 318-327.</w:t>
      </w:r>
    </w:p>
    <w:p w14:paraId="4D5D002B" w14:textId="6C01EA87" w:rsidR="00093BFC" w:rsidRPr="00093BFC" w:rsidRDefault="00093BFC" w:rsidP="00C86B4D">
      <w:pPr>
        <w:pStyle w:val="ListParagraph"/>
        <w:numPr>
          <w:ilvl w:val="0"/>
          <w:numId w:val="19"/>
        </w:numPr>
        <w:spacing w:before="100" w:beforeAutospacing="1" w:after="100" w:afterAutospacing="1" w:line="240" w:lineRule="auto"/>
        <w:contextualSpacing w:val="0"/>
        <w:rPr>
          <w:sz w:val="20"/>
          <w:szCs w:val="20"/>
        </w:rPr>
      </w:pPr>
      <w:r w:rsidRPr="00093BFC">
        <w:rPr>
          <w:sz w:val="20"/>
          <w:szCs w:val="20"/>
        </w:rPr>
        <w:t>Virginia Department of Conservation and Recreation (VA DCR). 2013. Virginia DCR Stormwat</w:t>
      </w:r>
      <w:r w:rsidR="00AE7ED6">
        <w:rPr>
          <w:sz w:val="20"/>
          <w:szCs w:val="20"/>
        </w:rPr>
        <w:t xml:space="preserve">er Design Specification No. 11 </w:t>
      </w:r>
      <w:r w:rsidRPr="00093BFC">
        <w:rPr>
          <w:sz w:val="20"/>
          <w:szCs w:val="20"/>
        </w:rPr>
        <w:t xml:space="preserve">– Wet Swale, Version 2.0, January 1, 2013. Division of Soil and Water Conservation. Richmond, VA. </w:t>
      </w:r>
      <w:hyperlink r:id="rId69" w:history="1">
        <w:r w:rsidRPr="00093BFC">
          <w:rPr>
            <w:rStyle w:val="Hyperlink"/>
            <w:sz w:val="20"/>
            <w:szCs w:val="20"/>
          </w:rPr>
          <w:t>http://www.vwrrc.vt.edu/swc/april_22_2010_update/DCR_BMP_Spec_No_3_GRASS_CHANNELS_Final_Draft_v1-8_04132010.htm</w:t>
        </w:r>
      </w:hyperlink>
      <w:r w:rsidRPr="00093BFC">
        <w:rPr>
          <w:sz w:val="20"/>
          <w:szCs w:val="20"/>
        </w:rPr>
        <w:t xml:space="preserve"> </w:t>
      </w:r>
    </w:p>
    <w:p w14:paraId="03DC61B8" w14:textId="77777777" w:rsidR="00093BFC" w:rsidRPr="00C86B4D" w:rsidRDefault="00093BFC" w:rsidP="00C86B4D">
      <w:pPr>
        <w:pStyle w:val="BodyText"/>
        <w:numPr>
          <w:ilvl w:val="1"/>
          <w:numId w:val="1"/>
        </w:numPr>
        <w:ind w:left="360"/>
        <w:rPr>
          <w:rFonts w:asciiTheme="minorHAnsi" w:hAnsiTheme="minorHAnsi"/>
          <w:b/>
          <w:color w:val="1F497D" w:themeColor="text2"/>
          <w:sz w:val="24"/>
        </w:rPr>
      </w:pPr>
      <w:r w:rsidRPr="00C86B4D">
        <w:rPr>
          <w:rFonts w:asciiTheme="minorHAnsi" w:hAnsiTheme="minorHAnsi"/>
          <w:b/>
          <w:color w:val="1F497D" w:themeColor="text2"/>
          <w:sz w:val="24"/>
        </w:rPr>
        <w:t xml:space="preserve">Related pages </w:t>
      </w:r>
    </w:p>
    <w:p w14:paraId="6622DE6D" w14:textId="389D7921" w:rsidR="00093BFC" w:rsidRPr="00093BFC" w:rsidRDefault="00093BFC" w:rsidP="00093BFC">
      <w:pPr>
        <w:pStyle w:val="BodyText"/>
        <w:spacing w:line="240" w:lineRule="auto"/>
        <w:rPr>
          <w:rFonts w:asciiTheme="minorHAnsi" w:hAnsiTheme="minorHAnsi"/>
          <w:szCs w:val="20"/>
        </w:rPr>
      </w:pPr>
      <w:r w:rsidRPr="00093BFC">
        <w:rPr>
          <w:rFonts w:asciiTheme="minorHAnsi" w:hAnsiTheme="minorHAnsi"/>
          <w:szCs w:val="20"/>
          <w:highlight w:val="yellow"/>
        </w:rPr>
        <w:t>Add links</w:t>
      </w:r>
    </w:p>
    <w:p w14:paraId="1D10C866" w14:textId="77777777" w:rsidR="00C93297" w:rsidRPr="00093BFC" w:rsidRDefault="00C93297" w:rsidP="008F3BC7">
      <w:pPr>
        <w:pStyle w:val="BodyText"/>
        <w:rPr>
          <w:szCs w:val="20"/>
        </w:rPr>
      </w:pPr>
    </w:p>
    <w:sectPr w:rsidR="00C93297" w:rsidRPr="00093BFC" w:rsidSect="00DF27B7">
      <w:type w:val="continuous"/>
      <w:pgSz w:w="12240" w:h="15840" w:code="1"/>
      <w:pgMar w:top="1440" w:right="1440" w:bottom="1440" w:left="1440" w:header="720" w:footer="56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Trojan, Mike" w:date="2018-02-01T10:24:00Z" w:initials="TM(">
    <w:p w14:paraId="0107F200" w14:textId="4BEA52D4" w:rsidR="005B0853" w:rsidRDefault="005B0853">
      <w:pPr>
        <w:pStyle w:val="CommentText"/>
      </w:pPr>
      <w:r>
        <w:rPr>
          <w:rStyle w:val="CommentReference"/>
        </w:rPr>
        <w:annotationRef/>
      </w:r>
      <w:r>
        <w:t>Provide a little more explanation – how do these affect retrofit suitability?</w:t>
      </w:r>
    </w:p>
  </w:comment>
  <w:comment w:id="39" w:author="Trojan, Mike" w:date="2018-02-01T10:38:00Z" w:initials="TM(">
    <w:p w14:paraId="7684C2BD" w14:textId="4F1C9019" w:rsidR="005B0853" w:rsidRDefault="005B0853">
      <w:pPr>
        <w:pStyle w:val="CommentText"/>
      </w:pPr>
      <w:r>
        <w:rPr>
          <w:rStyle w:val="CommentReference"/>
        </w:rPr>
        <w:annotationRef/>
      </w:r>
      <w:r>
        <w:t>Explain this in Section 1.7</w:t>
      </w:r>
    </w:p>
  </w:comment>
  <w:comment w:id="79" w:author="Trojan, Mike" w:date="2018-02-01T10:49:00Z" w:initials="TM(">
    <w:p w14:paraId="5C2B70CD" w14:textId="7D320C31" w:rsidR="005B0853" w:rsidRDefault="005B0853">
      <w:pPr>
        <w:pStyle w:val="CommentText"/>
      </w:pPr>
      <w:r>
        <w:rPr>
          <w:rStyle w:val="CommentReference"/>
        </w:rPr>
        <w:annotationRef/>
      </w:r>
      <w:r>
        <w:t>Do we want wet swale with check dam?</w:t>
      </w:r>
    </w:p>
  </w:comment>
  <w:comment w:id="115" w:author="Trojan, Mike" w:date="2018-02-26T09:42:00Z" w:initials="TM(">
    <w:p w14:paraId="7EE2BD09" w14:textId="5C96588B" w:rsidR="005B0853" w:rsidRDefault="005B0853">
      <w:pPr>
        <w:pStyle w:val="CommentText"/>
      </w:pPr>
      <w:r>
        <w:rPr>
          <w:rStyle w:val="CommentReference"/>
        </w:rPr>
        <w:annotationRef/>
      </w:r>
      <w:r>
        <w:t>The V notch?</w:t>
      </w:r>
    </w:p>
  </w:comment>
  <w:comment w:id="121" w:author="Quiggle, Logan" w:date="2017-12-22T10:56:00Z" w:initials="QL(">
    <w:p w14:paraId="000A329A" w14:textId="75ECE58B" w:rsidR="005B0853" w:rsidRDefault="005B0853">
      <w:pPr>
        <w:pStyle w:val="CommentText"/>
      </w:pPr>
      <w:r>
        <w:rPr>
          <w:rStyle w:val="CommentReference"/>
        </w:rPr>
        <w:annotationRef/>
      </w:r>
      <w:r>
        <w:t>½ instead?</w:t>
      </w:r>
    </w:p>
  </w:comment>
  <w:comment w:id="125" w:author="Trojan, Mike" w:date="2018-02-05T11:17:00Z" w:initials="TM(">
    <w:p w14:paraId="063109E8" w14:textId="2BCB8082" w:rsidR="005B0853" w:rsidRDefault="005B0853">
      <w:pPr>
        <w:pStyle w:val="CommentText"/>
      </w:pPr>
      <w:r>
        <w:rPr>
          <w:rStyle w:val="CommentReference"/>
        </w:rPr>
        <w:annotationRef/>
      </w:r>
      <w:r>
        <w:t>Does this include check dams, culverts, etc.?</w:t>
      </w:r>
    </w:p>
  </w:comment>
  <w:comment w:id="126" w:author="Trojan, Mike" w:date="2018-02-05T11:19:00Z" w:initials="TM(">
    <w:p w14:paraId="6533CB72" w14:textId="58AB8408" w:rsidR="005B0853" w:rsidRDefault="005B0853">
      <w:pPr>
        <w:pStyle w:val="CommentText"/>
      </w:pPr>
      <w:r>
        <w:rPr>
          <w:rStyle w:val="CommentReference"/>
        </w:rPr>
        <w:annotationRef/>
      </w:r>
      <w:r>
        <w:t>And inspection. Are there any inspections during construction?</w:t>
      </w:r>
    </w:p>
    <w:p w14:paraId="46F51C52" w14:textId="7D3CE041" w:rsidR="005B0853" w:rsidRDefault="005B0853">
      <w:pPr>
        <w:pStyle w:val="CommentText"/>
      </w:pPr>
    </w:p>
    <w:p w14:paraId="23741B58" w14:textId="4AD06EC3" w:rsidR="005B0853" w:rsidRDefault="005B0853">
      <w:pPr>
        <w:pStyle w:val="CommentText"/>
      </w:pPr>
      <w:r>
        <w:t>Inspection checklists?</w:t>
      </w:r>
    </w:p>
  </w:comment>
  <w:comment w:id="127" w:author="Trojan, Mike" w:date="2018-02-05T11:19:00Z" w:initials="TM(">
    <w:p w14:paraId="5F88017A" w14:textId="6A938EEE" w:rsidR="005B0853" w:rsidRDefault="005B0853">
      <w:pPr>
        <w:pStyle w:val="CommentText"/>
      </w:pPr>
      <w:r>
        <w:rPr>
          <w:rStyle w:val="CommentReference"/>
        </w:rPr>
        <w:annotationRef/>
      </w:r>
      <w:r>
        <w:t>Final inspection</w:t>
      </w:r>
    </w:p>
  </w:comment>
  <w:comment w:id="128" w:author="Trojan, Mike" w:date="2018-02-05T11:23:00Z" w:initials="TM(">
    <w:p w14:paraId="0899401D" w14:textId="58A8B054" w:rsidR="005B0853" w:rsidRDefault="005B0853">
      <w:pPr>
        <w:pStyle w:val="CommentText"/>
      </w:pPr>
      <w:r>
        <w:rPr>
          <w:rStyle w:val="CommentReference"/>
        </w:rPr>
        <w:annotationRef/>
      </w:r>
      <w:r>
        <w:t>Protection of plantings (e.g. from geese)</w:t>
      </w:r>
    </w:p>
  </w:comment>
  <w:comment w:id="129" w:author="Trojan, Mike" w:date="2018-02-07T10:39:00Z" w:initials="TM(">
    <w:p w14:paraId="6B1D5F01" w14:textId="6C0DCFB0" w:rsidR="005B0853" w:rsidRDefault="005B0853">
      <w:pPr>
        <w:pStyle w:val="CommentText"/>
      </w:pPr>
      <w:r>
        <w:rPr>
          <w:rStyle w:val="CommentReference"/>
        </w:rPr>
        <w:annotationRef/>
      </w:r>
      <w:r>
        <w:t>Anything on avoiding compaction? How about check dams?</w:t>
      </w:r>
    </w:p>
  </w:comment>
  <w:comment w:id="130" w:author="Quiggle, Logan" w:date="2017-12-22T11:00:00Z" w:initials="QL(">
    <w:p w14:paraId="02645DA2" w14:textId="0B04D053" w:rsidR="005B0853" w:rsidRDefault="005B0853">
      <w:pPr>
        <w:pStyle w:val="CommentText"/>
      </w:pPr>
      <w:r>
        <w:rPr>
          <w:rStyle w:val="CommentReference"/>
        </w:rPr>
        <w:annotationRef/>
      </w:r>
      <w:r>
        <w:t>Or infiltration</w:t>
      </w:r>
    </w:p>
  </w:comment>
  <w:comment w:id="131" w:author="Trojan, Mike" w:date="2018-02-07T10:37:00Z" w:initials="TM(">
    <w:p w14:paraId="36718F92" w14:textId="5B9A2204" w:rsidR="005B0853" w:rsidRDefault="005B0853">
      <w:pPr>
        <w:pStyle w:val="CommentText"/>
      </w:pPr>
      <w:r>
        <w:rPr>
          <w:rStyle w:val="CommentReference"/>
        </w:rPr>
        <w:annotationRef/>
      </w:r>
      <w:r>
        <w:t>Is there a checklist or other list for this, or a set of guidelines, or examples? Or is that addressed in item 2 in the checklist below?</w:t>
      </w:r>
    </w:p>
  </w:comment>
  <w:comment w:id="138" w:author="Trojan, Mike" w:date="2018-02-07T10:56:00Z" w:initials="TM(">
    <w:p w14:paraId="73AE6D8F" w14:textId="6A7F7267" w:rsidR="005B0853" w:rsidRDefault="005B0853">
      <w:pPr>
        <w:pStyle w:val="CommentText"/>
      </w:pPr>
      <w:r>
        <w:rPr>
          <w:rStyle w:val="CommentReference"/>
        </w:rPr>
        <w:annotationRef/>
      </w:r>
      <w:r>
        <w:t>This doesn’t seem likely if the media/soil is saturated, as would be expected in C and D soils. Int’l database shows statistically significant reductions for all forms of nitrogen, although the reductions appear modest.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07F200" w15:done="0"/>
  <w15:commentEx w15:paraId="7684C2BD" w15:done="0"/>
  <w15:commentEx w15:paraId="5C2B70CD" w15:done="0"/>
  <w15:commentEx w15:paraId="7EE2BD09" w15:done="0"/>
  <w15:commentEx w15:paraId="000A329A" w15:done="0"/>
  <w15:commentEx w15:paraId="063109E8" w15:done="0"/>
  <w15:commentEx w15:paraId="23741B58" w15:done="0"/>
  <w15:commentEx w15:paraId="5F88017A" w15:done="0"/>
  <w15:commentEx w15:paraId="0899401D" w15:done="0"/>
  <w15:commentEx w15:paraId="6B1D5F01" w15:done="0"/>
  <w15:commentEx w15:paraId="02645DA2" w15:done="0"/>
  <w15:commentEx w15:paraId="36718F92" w15:done="0"/>
  <w15:commentEx w15:paraId="73AE6D8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F200" w14:textId="77777777" w:rsidR="005B0853" w:rsidRDefault="005B0853" w:rsidP="00341C47">
      <w:r>
        <w:separator/>
      </w:r>
    </w:p>
  </w:endnote>
  <w:endnote w:type="continuationSeparator" w:id="0">
    <w:p w14:paraId="5A1D6A8C" w14:textId="77777777" w:rsidR="005B0853" w:rsidRDefault="005B0853" w:rsidP="00341C47">
      <w:r>
        <w:continuationSeparator/>
      </w:r>
    </w:p>
  </w:endnote>
  <w:endnote w:type="continuationNotice" w:id="1">
    <w:p w14:paraId="2CD897FF" w14:textId="77777777" w:rsidR="005B0853" w:rsidRDefault="005B0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C1F20" w14:textId="6EFE2A2E" w:rsidR="005B0853" w:rsidRDefault="005B0853" w:rsidP="00036FC7">
    <w:pPr>
      <w:pStyle w:val="Footer"/>
      <w:ind w:firstLine="7820"/>
    </w:pPr>
    <w:sdt>
      <w:sdtPr>
        <w:id w:val="1864864062"/>
        <w:docPartObj>
          <w:docPartGallery w:val="Page Numbers (Bottom of Page)"/>
          <w:docPartUnique/>
        </w:docPartObj>
      </w:sdtPr>
      <w:sdtEndPr>
        <w:rPr>
          <w:noProof/>
        </w:rPr>
      </w:sdtEndPr>
      <w:sdtContent>
        <w:r>
          <w:t xml:space="preserve">Page | </w:t>
        </w:r>
        <w:r>
          <w:fldChar w:fldCharType="begin"/>
        </w:r>
        <w:r>
          <w:instrText xml:space="preserve"> PAGE   \* MERGEFORMAT </w:instrText>
        </w:r>
        <w:r>
          <w:fldChar w:fldCharType="separate"/>
        </w:r>
        <w:r w:rsidR="00B44F35">
          <w:rPr>
            <w:noProof/>
          </w:rPr>
          <w:t>14</w:t>
        </w:r>
        <w:r>
          <w:rPr>
            <w:noProof/>
          </w:rPr>
          <w:fldChar w:fldCharType="end"/>
        </w:r>
      </w:sdtContent>
    </w:sdt>
    <w:r>
      <w:rPr>
        <w:noProof/>
      </w:rPr>
      <w:drawing>
        <wp:anchor distT="0" distB="0" distL="114300" distR="114300" simplePos="0" relativeHeight="251657216" behindDoc="1" locked="1" layoutInCell="1" allowOverlap="1" wp14:anchorId="0D6CF77E" wp14:editId="474D35EF">
          <wp:simplePos x="0" y="0"/>
          <wp:positionH relativeFrom="page">
            <wp:posOffset>914400</wp:posOffset>
          </wp:positionH>
          <wp:positionV relativeFrom="page">
            <wp:posOffset>9395460</wp:posOffset>
          </wp:positionV>
          <wp:extent cx="301625" cy="31051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wave_only.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1625" cy="3105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FB9DB" w14:textId="77777777" w:rsidR="005B0853" w:rsidRDefault="005B0853" w:rsidP="00341C47">
      <w:r>
        <w:separator/>
      </w:r>
    </w:p>
  </w:footnote>
  <w:footnote w:type="continuationSeparator" w:id="0">
    <w:p w14:paraId="0AE87689" w14:textId="77777777" w:rsidR="005B0853" w:rsidRDefault="005B0853" w:rsidP="00341C47">
      <w:r>
        <w:continuationSeparator/>
      </w:r>
    </w:p>
  </w:footnote>
  <w:footnote w:type="continuationNotice" w:id="1">
    <w:p w14:paraId="65ACF86D" w14:textId="77777777" w:rsidR="005B0853" w:rsidRDefault="005B08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C0388" w14:textId="7C8EA37E" w:rsidR="005B0853" w:rsidRPr="00DF7E09" w:rsidRDefault="005B0853" w:rsidP="00036FC7">
    <w:pPr>
      <w:pStyle w:val="Header"/>
      <w:tabs>
        <w:tab w:val="clear" w:pos="4680"/>
        <w:tab w:val="clear" w:pos="9360"/>
        <w:tab w:val="right" w:pos="8640"/>
      </w:tabs>
      <w:rPr>
        <w:rFonts w:asciiTheme="minorHAnsi" w:hAnsiTheme="minorHAnsi" w:cstheme="minorHAnsi"/>
        <w:i/>
      </w:rPr>
    </w:pPr>
    <w:sdt>
      <w:sdtPr>
        <w:rPr>
          <w:rFonts w:asciiTheme="minorHAnsi" w:hAnsiTheme="minorHAnsi" w:cstheme="minorHAnsi"/>
          <w:i/>
        </w:rPr>
        <w:id w:val="1826080720"/>
        <w:docPartObj>
          <w:docPartGallery w:val="Watermarks"/>
          <w:docPartUnique/>
        </w:docPartObj>
      </w:sdtPr>
      <w:sdtContent>
        <w:r>
          <w:rPr>
            <w:rFonts w:asciiTheme="minorHAnsi" w:hAnsiTheme="minorHAnsi" w:cstheme="minorHAnsi"/>
            <w:i/>
            <w:noProof/>
            <w:lang w:eastAsia="zh-TW"/>
          </w:rPr>
          <w:pict w14:anchorId="58921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rFonts w:asciiTheme="minorHAnsi" w:hAnsiTheme="minorHAnsi" w:cstheme="minorHAnsi"/>
        <w:i/>
      </w:rPr>
      <w:t>Minnesota Stormwater Manual Updates – Wet Swale</w:t>
    </w:r>
    <w:r w:rsidRPr="00DF7E09">
      <w:rPr>
        <w:rFonts w:asciiTheme="minorHAnsi" w:hAnsiTheme="minorHAnsi" w:cstheme="minorHAnsi"/>
        <w:i/>
      </w:rPr>
      <w:tab/>
    </w:r>
    <w:r>
      <w:rPr>
        <w:rFonts w:asciiTheme="minorHAnsi" w:hAnsiTheme="minorHAnsi" w:cstheme="minorHAnsi"/>
        <w:i/>
      </w:rPr>
      <w:t>December 11, 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5DBDB" w14:textId="242DC4BA" w:rsidR="005B0853" w:rsidRDefault="005B0853">
    <w:pPr>
      <w:pStyle w:val="Header"/>
    </w:pPr>
    <w:r>
      <w:rPr>
        <w:noProof/>
      </w:rPr>
      <w:drawing>
        <wp:inline distT="0" distB="0" distL="0" distR="0" wp14:anchorId="160740A5" wp14:editId="2F47AB19">
          <wp:extent cx="5474208" cy="89306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_Letterhead mo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74208" cy="8930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ECE7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FC90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F1EDD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0C2A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A0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8DED2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A0D5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58A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86FB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94B3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34455"/>
    <w:multiLevelType w:val="multilevel"/>
    <w:tmpl w:val="4BF0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135CDF"/>
    <w:multiLevelType w:val="hybridMultilevel"/>
    <w:tmpl w:val="203E65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0646FCD"/>
    <w:multiLevelType w:val="multilevel"/>
    <w:tmpl w:val="DB4A2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0C5369"/>
    <w:multiLevelType w:val="multilevel"/>
    <w:tmpl w:val="E736B67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C467B7"/>
    <w:multiLevelType w:val="hybridMultilevel"/>
    <w:tmpl w:val="2970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F02C3"/>
    <w:multiLevelType w:val="multilevel"/>
    <w:tmpl w:val="408E1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5546D9"/>
    <w:multiLevelType w:val="hybridMultilevel"/>
    <w:tmpl w:val="6A88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BE55FB"/>
    <w:multiLevelType w:val="multilevel"/>
    <w:tmpl w:val="67408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1E1799"/>
    <w:multiLevelType w:val="multilevel"/>
    <w:tmpl w:val="F32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8012F"/>
    <w:multiLevelType w:val="multilevel"/>
    <w:tmpl w:val="7ED070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DB35C0"/>
    <w:multiLevelType w:val="hybridMultilevel"/>
    <w:tmpl w:val="AF0E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A6747"/>
    <w:multiLevelType w:val="hybridMultilevel"/>
    <w:tmpl w:val="D610ABA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2" w15:restartNumberingAfterBreak="0">
    <w:nsid w:val="441050AF"/>
    <w:multiLevelType w:val="hybridMultilevel"/>
    <w:tmpl w:val="2B16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036BAC"/>
    <w:multiLevelType w:val="hybridMultilevel"/>
    <w:tmpl w:val="CB66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93015"/>
    <w:multiLevelType w:val="multilevel"/>
    <w:tmpl w:val="9E546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CB7096"/>
    <w:multiLevelType w:val="multilevel"/>
    <w:tmpl w:val="0382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010BB5"/>
    <w:multiLevelType w:val="multilevel"/>
    <w:tmpl w:val="8D2C5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4175F3"/>
    <w:multiLevelType w:val="hybridMultilevel"/>
    <w:tmpl w:val="5A04C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296668C"/>
    <w:multiLevelType w:val="hybridMultilevel"/>
    <w:tmpl w:val="9B00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106285"/>
    <w:multiLevelType w:val="multilevel"/>
    <w:tmpl w:val="8818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854DBA"/>
    <w:multiLevelType w:val="multilevel"/>
    <w:tmpl w:val="F378C3E4"/>
    <w:lvl w:ilvl="0">
      <w:start w:val="1"/>
      <w:numFmt w:val="bullet"/>
      <w:lvlText w:val=""/>
      <w:lvlJc w:val="left"/>
      <w:pPr>
        <w:tabs>
          <w:tab w:val="num" w:pos="1800"/>
        </w:tabs>
        <w:ind w:left="1800" w:hanging="360"/>
      </w:pPr>
      <w:rPr>
        <w:rFonts w:ascii="Symbol" w:hAnsi="Symbol" w:hint="default"/>
        <w:sz w:val="20"/>
      </w:rPr>
    </w:lvl>
    <w:lvl w:ilvl="1">
      <w:start w:val="1"/>
      <w:numFmt w:val="upperLetter"/>
      <w:lvlText w:val="%2."/>
      <w:lvlJc w:val="left"/>
      <w:pPr>
        <w:ind w:left="2520" w:hanging="360"/>
      </w:pPr>
      <w:rPr>
        <w:rFonts w:hint="default"/>
        <w:sz w:val="32"/>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1" w15:restartNumberingAfterBreak="0">
    <w:nsid w:val="79591673"/>
    <w:multiLevelType w:val="hybridMultilevel"/>
    <w:tmpl w:val="EDB86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16F89"/>
    <w:multiLevelType w:val="multilevel"/>
    <w:tmpl w:val="3494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num>
  <w:num w:numId="3">
    <w:abstractNumId w:val="30"/>
  </w:num>
  <w:num w:numId="4">
    <w:abstractNumId w:val="13"/>
  </w:num>
  <w:num w:numId="5">
    <w:abstractNumId w:val="23"/>
  </w:num>
  <w:num w:numId="6">
    <w:abstractNumId w:val="21"/>
  </w:num>
  <w:num w:numId="7">
    <w:abstractNumId w:val="10"/>
  </w:num>
  <w:num w:numId="8">
    <w:abstractNumId w:val="27"/>
  </w:num>
  <w:num w:numId="9">
    <w:abstractNumId w:val="11"/>
  </w:num>
  <w:num w:numId="10">
    <w:abstractNumId w:val="32"/>
  </w:num>
  <w:num w:numId="11">
    <w:abstractNumId w:val="12"/>
  </w:num>
  <w:num w:numId="12">
    <w:abstractNumId w:val="25"/>
  </w:num>
  <w:num w:numId="13">
    <w:abstractNumId w:val="15"/>
  </w:num>
  <w:num w:numId="14">
    <w:abstractNumId w:val="17"/>
  </w:num>
  <w:num w:numId="15">
    <w:abstractNumId w:val="29"/>
  </w:num>
  <w:num w:numId="16">
    <w:abstractNumId w:val="26"/>
  </w:num>
  <w:num w:numId="17">
    <w:abstractNumId w:val="24"/>
  </w:num>
  <w:num w:numId="18">
    <w:abstractNumId w:val="18"/>
  </w:num>
  <w:num w:numId="19">
    <w:abstractNumId w:val="20"/>
  </w:num>
  <w:num w:numId="20">
    <w:abstractNumId w:val="31"/>
  </w:num>
  <w:num w:numId="21">
    <w:abstractNumId w:val="16"/>
  </w:num>
  <w:num w:numId="22">
    <w:abstractNumId w:val="22"/>
  </w:num>
  <w:num w:numId="23">
    <w:abstractNumId w:val="28"/>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ojan, Mike">
    <w15:presenceInfo w15:providerId="AD" w15:userId="S-1-5-21-883177862-1410090060-1543857936-2240"/>
  </w15:person>
  <w15:person w15:author="Quiggle, Logan">
    <w15:presenceInfo w15:providerId="AD" w15:userId="S-1-5-21-883177862-1410090060-1543857936-330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CB8"/>
    <w:rsid w:val="00000994"/>
    <w:rsid w:val="00001821"/>
    <w:rsid w:val="00002B79"/>
    <w:rsid w:val="0000309E"/>
    <w:rsid w:val="000042EE"/>
    <w:rsid w:val="00010A72"/>
    <w:rsid w:val="0001314A"/>
    <w:rsid w:val="000156B2"/>
    <w:rsid w:val="00017865"/>
    <w:rsid w:val="00020147"/>
    <w:rsid w:val="00020417"/>
    <w:rsid w:val="00020502"/>
    <w:rsid w:val="000224D4"/>
    <w:rsid w:val="00022631"/>
    <w:rsid w:val="000234BA"/>
    <w:rsid w:val="00024CFE"/>
    <w:rsid w:val="000266A7"/>
    <w:rsid w:val="0003223D"/>
    <w:rsid w:val="000327A6"/>
    <w:rsid w:val="00034C87"/>
    <w:rsid w:val="000353A2"/>
    <w:rsid w:val="00036FC7"/>
    <w:rsid w:val="0004515B"/>
    <w:rsid w:val="00045C42"/>
    <w:rsid w:val="00046D4B"/>
    <w:rsid w:val="00047A8C"/>
    <w:rsid w:val="00051754"/>
    <w:rsid w:val="00051AAA"/>
    <w:rsid w:val="00053F1B"/>
    <w:rsid w:val="000558D3"/>
    <w:rsid w:val="0005598F"/>
    <w:rsid w:val="00056B7F"/>
    <w:rsid w:val="000624DE"/>
    <w:rsid w:val="00064194"/>
    <w:rsid w:val="00074CA6"/>
    <w:rsid w:val="0007610C"/>
    <w:rsid w:val="00080A91"/>
    <w:rsid w:val="00083AA1"/>
    <w:rsid w:val="000848ED"/>
    <w:rsid w:val="00084B99"/>
    <w:rsid w:val="00093385"/>
    <w:rsid w:val="00093BFC"/>
    <w:rsid w:val="000A5CDA"/>
    <w:rsid w:val="000B2BE2"/>
    <w:rsid w:val="000B42EE"/>
    <w:rsid w:val="000B50BC"/>
    <w:rsid w:val="000C32BB"/>
    <w:rsid w:val="000C5214"/>
    <w:rsid w:val="000D19B3"/>
    <w:rsid w:val="000D3E46"/>
    <w:rsid w:val="000E0A71"/>
    <w:rsid w:val="000E46BB"/>
    <w:rsid w:val="000E7654"/>
    <w:rsid w:val="000F71F3"/>
    <w:rsid w:val="000F7BFC"/>
    <w:rsid w:val="000F7E4A"/>
    <w:rsid w:val="00102A69"/>
    <w:rsid w:val="001113F8"/>
    <w:rsid w:val="001155F7"/>
    <w:rsid w:val="00117610"/>
    <w:rsid w:val="00121F0C"/>
    <w:rsid w:val="001239CB"/>
    <w:rsid w:val="00131174"/>
    <w:rsid w:val="001343D1"/>
    <w:rsid w:val="0013656B"/>
    <w:rsid w:val="00136AF5"/>
    <w:rsid w:val="0014282C"/>
    <w:rsid w:val="00142AD4"/>
    <w:rsid w:val="00143375"/>
    <w:rsid w:val="0014683C"/>
    <w:rsid w:val="001473FB"/>
    <w:rsid w:val="00150AB9"/>
    <w:rsid w:val="001522DA"/>
    <w:rsid w:val="00153326"/>
    <w:rsid w:val="00154831"/>
    <w:rsid w:val="001573B4"/>
    <w:rsid w:val="00170563"/>
    <w:rsid w:val="001713D5"/>
    <w:rsid w:val="00177EFD"/>
    <w:rsid w:val="00185B19"/>
    <w:rsid w:val="001872A3"/>
    <w:rsid w:val="001934A0"/>
    <w:rsid w:val="00195E37"/>
    <w:rsid w:val="00197E79"/>
    <w:rsid w:val="001A24B3"/>
    <w:rsid w:val="001A2657"/>
    <w:rsid w:val="001A5225"/>
    <w:rsid w:val="001A6BAF"/>
    <w:rsid w:val="001A70F4"/>
    <w:rsid w:val="001B1CF5"/>
    <w:rsid w:val="001B3CB0"/>
    <w:rsid w:val="001C0BAB"/>
    <w:rsid w:val="001C1AFC"/>
    <w:rsid w:val="001C583A"/>
    <w:rsid w:val="001C60AF"/>
    <w:rsid w:val="001C677C"/>
    <w:rsid w:val="001C68D8"/>
    <w:rsid w:val="001D040B"/>
    <w:rsid w:val="001D4024"/>
    <w:rsid w:val="001D50EA"/>
    <w:rsid w:val="001E2ADD"/>
    <w:rsid w:val="001F1678"/>
    <w:rsid w:val="001F1DDF"/>
    <w:rsid w:val="001F53E1"/>
    <w:rsid w:val="00206EE6"/>
    <w:rsid w:val="002116FD"/>
    <w:rsid w:val="0021189F"/>
    <w:rsid w:val="00212ADE"/>
    <w:rsid w:val="00212EAF"/>
    <w:rsid w:val="00214F74"/>
    <w:rsid w:val="00215FB1"/>
    <w:rsid w:val="00217091"/>
    <w:rsid w:val="00217E2B"/>
    <w:rsid w:val="00221EBC"/>
    <w:rsid w:val="00224154"/>
    <w:rsid w:val="00225797"/>
    <w:rsid w:val="00225FA3"/>
    <w:rsid w:val="00226863"/>
    <w:rsid w:val="00230413"/>
    <w:rsid w:val="00230CDB"/>
    <w:rsid w:val="002335DA"/>
    <w:rsid w:val="002341C0"/>
    <w:rsid w:val="002438DC"/>
    <w:rsid w:val="0024477E"/>
    <w:rsid w:val="00245BB2"/>
    <w:rsid w:val="00250795"/>
    <w:rsid w:val="0025679D"/>
    <w:rsid w:val="00257158"/>
    <w:rsid w:val="0026069C"/>
    <w:rsid w:val="00262D43"/>
    <w:rsid w:val="0027637B"/>
    <w:rsid w:val="00276B8F"/>
    <w:rsid w:val="002815F9"/>
    <w:rsid w:val="0028735E"/>
    <w:rsid w:val="002945B2"/>
    <w:rsid w:val="00297A42"/>
    <w:rsid w:val="002A05C3"/>
    <w:rsid w:val="002A2ACE"/>
    <w:rsid w:val="002B0D42"/>
    <w:rsid w:val="002B28B9"/>
    <w:rsid w:val="002B2F0E"/>
    <w:rsid w:val="002B45D2"/>
    <w:rsid w:val="002B4945"/>
    <w:rsid w:val="002B6994"/>
    <w:rsid w:val="002D4895"/>
    <w:rsid w:val="002D7935"/>
    <w:rsid w:val="002E1D71"/>
    <w:rsid w:val="002F1C18"/>
    <w:rsid w:val="002F2921"/>
    <w:rsid w:val="002F2D34"/>
    <w:rsid w:val="002F54F6"/>
    <w:rsid w:val="002F589F"/>
    <w:rsid w:val="00304B82"/>
    <w:rsid w:val="00304BB2"/>
    <w:rsid w:val="0031088E"/>
    <w:rsid w:val="00310B7C"/>
    <w:rsid w:val="00310ED8"/>
    <w:rsid w:val="00317898"/>
    <w:rsid w:val="00326B89"/>
    <w:rsid w:val="00326E49"/>
    <w:rsid w:val="00327069"/>
    <w:rsid w:val="00327CDC"/>
    <w:rsid w:val="00334332"/>
    <w:rsid w:val="00340121"/>
    <w:rsid w:val="00341C47"/>
    <w:rsid w:val="00342CB6"/>
    <w:rsid w:val="003443DC"/>
    <w:rsid w:val="00347BE0"/>
    <w:rsid w:val="00353534"/>
    <w:rsid w:val="003541A1"/>
    <w:rsid w:val="00355514"/>
    <w:rsid w:val="003571E8"/>
    <w:rsid w:val="0036185D"/>
    <w:rsid w:val="00362540"/>
    <w:rsid w:val="00365966"/>
    <w:rsid w:val="003672BA"/>
    <w:rsid w:val="0037464B"/>
    <w:rsid w:val="00377BA7"/>
    <w:rsid w:val="00383D2D"/>
    <w:rsid w:val="00383E0C"/>
    <w:rsid w:val="003842CC"/>
    <w:rsid w:val="00384DCA"/>
    <w:rsid w:val="00385EC5"/>
    <w:rsid w:val="00391176"/>
    <w:rsid w:val="003918B6"/>
    <w:rsid w:val="003918EB"/>
    <w:rsid w:val="00391B52"/>
    <w:rsid w:val="003927B6"/>
    <w:rsid w:val="00395526"/>
    <w:rsid w:val="003A76DD"/>
    <w:rsid w:val="003A7FD9"/>
    <w:rsid w:val="003B3A7C"/>
    <w:rsid w:val="003C22CC"/>
    <w:rsid w:val="003C56D7"/>
    <w:rsid w:val="003C5D3D"/>
    <w:rsid w:val="003D0F93"/>
    <w:rsid w:val="003D14B5"/>
    <w:rsid w:val="003D2A50"/>
    <w:rsid w:val="003D3FDA"/>
    <w:rsid w:val="003E0F01"/>
    <w:rsid w:val="003E3357"/>
    <w:rsid w:val="003E445B"/>
    <w:rsid w:val="003F1148"/>
    <w:rsid w:val="003F117A"/>
    <w:rsid w:val="003F2DE3"/>
    <w:rsid w:val="003F5F54"/>
    <w:rsid w:val="003F672E"/>
    <w:rsid w:val="003F7F7D"/>
    <w:rsid w:val="00415A08"/>
    <w:rsid w:val="00415D93"/>
    <w:rsid w:val="00416A28"/>
    <w:rsid w:val="0042322D"/>
    <w:rsid w:val="0042683A"/>
    <w:rsid w:val="00426BF9"/>
    <w:rsid w:val="004270DF"/>
    <w:rsid w:val="00430AD1"/>
    <w:rsid w:val="00434351"/>
    <w:rsid w:val="00434AB7"/>
    <w:rsid w:val="00435866"/>
    <w:rsid w:val="00443F7E"/>
    <w:rsid w:val="00453410"/>
    <w:rsid w:val="00453DAE"/>
    <w:rsid w:val="00454408"/>
    <w:rsid w:val="00454D4A"/>
    <w:rsid w:val="004551C8"/>
    <w:rsid w:val="00457F3A"/>
    <w:rsid w:val="0046227E"/>
    <w:rsid w:val="00463FFE"/>
    <w:rsid w:val="004649BA"/>
    <w:rsid w:val="00464B0B"/>
    <w:rsid w:val="004776E9"/>
    <w:rsid w:val="0048372E"/>
    <w:rsid w:val="00484ECC"/>
    <w:rsid w:val="00495F50"/>
    <w:rsid w:val="004967BD"/>
    <w:rsid w:val="00496C04"/>
    <w:rsid w:val="004A50D7"/>
    <w:rsid w:val="004A5BE2"/>
    <w:rsid w:val="004A6371"/>
    <w:rsid w:val="004A74BC"/>
    <w:rsid w:val="004B50D4"/>
    <w:rsid w:val="004B6BBE"/>
    <w:rsid w:val="004B7563"/>
    <w:rsid w:val="004B7AF6"/>
    <w:rsid w:val="004C15C4"/>
    <w:rsid w:val="004C7AEA"/>
    <w:rsid w:val="004D25B3"/>
    <w:rsid w:val="004E0256"/>
    <w:rsid w:val="004E0912"/>
    <w:rsid w:val="004E09F3"/>
    <w:rsid w:val="004E0CED"/>
    <w:rsid w:val="004E2F76"/>
    <w:rsid w:val="004E4415"/>
    <w:rsid w:val="004E563B"/>
    <w:rsid w:val="004F0EBE"/>
    <w:rsid w:val="004F3AD7"/>
    <w:rsid w:val="004F67F5"/>
    <w:rsid w:val="005049E0"/>
    <w:rsid w:val="0051310B"/>
    <w:rsid w:val="005140EE"/>
    <w:rsid w:val="00517464"/>
    <w:rsid w:val="005174D3"/>
    <w:rsid w:val="00521397"/>
    <w:rsid w:val="0052537E"/>
    <w:rsid w:val="00527B21"/>
    <w:rsid w:val="00527C56"/>
    <w:rsid w:val="0053227A"/>
    <w:rsid w:val="00537CA3"/>
    <w:rsid w:val="00541E69"/>
    <w:rsid w:val="00547D96"/>
    <w:rsid w:val="00550371"/>
    <w:rsid w:val="0055168B"/>
    <w:rsid w:val="00551830"/>
    <w:rsid w:val="00552A05"/>
    <w:rsid w:val="00555B00"/>
    <w:rsid w:val="00557251"/>
    <w:rsid w:val="00561B62"/>
    <w:rsid w:val="005670CE"/>
    <w:rsid w:val="005807E4"/>
    <w:rsid w:val="00583085"/>
    <w:rsid w:val="00584D60"/>
    <w:rsid w:val="005856A2"/>
    <w:rsid w:val="00586A7C"/>
    <w:rsid w:val="00587E9C"/>
    <w:rsid w:val="00590809"/>
    <w:rsid w:val="00591E77"/>
    <w:rsid w:val="00595BBA"/>
    <w:rsid w:val="005A0F74"/>
    <w:rsid w:val="005A5D4B"/>
    <w:rsid w:val="005A6403"/>
    <w:rsid w:val="005B021B"/>
    <w:rsid w:val="005B058C"/>
    <w:rsid w:val="005B0853"/>
    <w:rsid w:val="005C0F1C"/>
    <w:rsid w:val="005C243F"/>
    <w:rsid w:val="005D45A3"/>
    <w:rsid w:val="005D7E30"/>
    <w:rsid w:val="005E6D67"/>
    <w:rsid w:val="005E6FE0"/>
    <w:rsid w:val="005E727A"/>
    <w:rsid w:val="005E72A5"/>
    <w:rsid w:val="005F102E"/>
    <w:rsid w:val="005F3016"/>
    <w:rsid w:val="005F60DA"/>
    <w:rsid w:val="006015B8"/>
    <w:rsid w:val="0060192D"/>
    <w:rsid w:val="00603104"/>
    <w:rsid w:val="00606A02"/>
    <w:rsid w:val="006118A2"/>
    <w:rsid w:val="00612294"/>
    <w:rsid w:val="0062174A"/>
    <w:rsid w:val="00621F71"/>
    <w:rsid w:val="006240AC"/>
    <w:rsid w:val="006250A9"/>
    <w:rsid w:val="00627899"/>
    <w:rsid w:val="00633AC3"/>
    <w:rsid w:val="00633B04"/>
    <w:rsid w:val="00637646"/>
    <w:rsid w:val="00637913"/>
    <w:rsid w:val="006531FF"/>
    <w:rsid w:val="006546D8"/>
    <w:rsid w:val="00663B56"/>
    <w:rsid w:val="00665869"/>
    <w:rsid w:val="00671407"/>
    <w:rsid w:val="00671F9F"/>
    <w:rsid w:val="00672D11"/>
    <w:rsid w:val="0067316B"/>
    <w:rsid w:val="006732B3"/>
    <w:rsid w:val="00675601"/>
    <w:rsid w:val="00683E62"/>
    <w:rsid w:val="00690D21"/>
    <w:rsid w:val="006938BC"/>
    <w:rsid w:val="006940A0"/>
    <w:rsid w:val="00696674"/>
    <w:rsid w:val="006A13F5"/>
    <w:rsid w:val="006A4333"/>
    <w:rsid w:val="006A6324"/>
    <w:rsid w:val="006A6FB3"/>
    <w:rsid w:val="006B03CA"/>
    <w:rsid w:val="006B08D9"/>
    <w:rsid w:val="006B413B"/>
    <w:rsid w:val="006C0EA5"/>
    <w:rsid w:val="006C17FC"/>
    <w:rsid w:val="006C2D06"/>
    <w:rsid w:val="006D0B02"/>
    <w:rsid w:val="006D0E88"/>
    <w:rsid w:val="006D57DE"/>
    <w:rsid w:val="006D66BB"/>
    <w:rsid w:val="006D6F4B"/>
    <w:rsid w:val="006E1BF3"/>
    <w:rsid w:val="006E5239"/>
    <w:rsid w:val="006F0310"/>
    <w:rsid w:val="006F3BEE"/>
    <w:rsid w:val="007038F9"/>
    <w:rsid w:val="00704FC5"/>
    <w:rsid w:val="00710F02"/>
    <w:rsid w:val="00713278"/>
    <w:rsid w:val="00713B01"/>
    <w:rsid w:val="0071711A"/>
    <w:rsid w:val="00724501"/>
    <w:rsid w:val="00724CDE"/>
    <w:rsid w:val="00727A64"/>
    <w:rsid w:val="0073082D"/>
    <w:rsid w:val="00731554"/>
    <w:rsid w:val="007321C9"/>
    <w:rsid w:val="00736EA7"/>
    <w:rsid w:val="00740C1C"/>
    <w:rsid w:val="00741893"/>
    <w:rsid w:val="00742088"/>
    <w:rsid w:val="00742813"/>
    <w:rsid w:val="0075250F"/>
    <w:rsid w:val="00752621"/>
    <w:rsid w:val="0075654B"/>
    <w:rsid w:val="0075670C"/>
    <w:rsid w:val="00757343"/>
    <w:rsid w:val="007629A7"/>
    <w:rsid w:val="00764583"/>
    <w:rsid w:val="00766640"/>
    <w:rsid w:val="0076764C"/>
    <w:rsid w:val="00770D64"/>
    <w:rsid w:val="0077298C"/>
    <w:rsid w:val="00773F38"/>
    <w:rsid w:val="007762A9"/>
    <w:rsid w:val="00781A4A"/>
    <w:rsid w:val="00781B40"/>
    <w:rsid w:val="00782E46"/>
    <w:rsid w:val="00787F30"/>
    <w:rsid w:val="00792A8E"/>
    <w:rsid w:val="007940BB"/>
    <w:rsid w:val="00794946"/>
    <w:rsid w:val="007A09DF"/>
    <w:rsid w:val="007A29B4"/>
    <w:rsid w:val="007A2C1F"/>
    <w:rsid w:val="007A3D4C"/>
    <w:rsid w:val="007A64A3"/>
    <w:rsid w:val="007A7D4F"/>
    <w:rsid w:val="007B1A11"/>
    <w:rsid w:val="007B3994"/>
    <w:rsid w:val="007B7023"/>
    <w:rsid w:val="007C7C88"/>
    <w:rsid w:val="007D2269"/>
    <w:rsid w:val="007D6AB5"/>
    <w:rsid w:val="007E0D0D"/>
    <w:rsid w:val="007E1347"/>
    <w:rsid w:val="007E2730"/>
    <w:rsid w:val="007E6380"/>
    <w:rsid w:val="007F287D"/>
    <w:rsid w:val="00801A9D"/>
    <w:rsid w:val="00806E63"/>
    <w:rsid w:val="00807101"/>
    <w:rsid w:val="00807CAD"/>
    <w:rsid w:val="00811CE9"/>
    <w:rsid w:val="00811F4B"/>
    <w:rsid w:val="0081223B"/>
    <w:rsid w:val="00814937"/>
    <w:rsid w:val="00816D70"/>
    <w:rsid w:val="00816EBF"/>
    <w:rsid w:val="008231B4"/>
    <w:rsid w:val="0083292F"/>
    <w:rsid w:val="00836077"/>
    <w:rsid w:val="0084260A"/>
    <w:rsid w:val="00846720"/>
    <w:rsid w:val="008474A6"/>
    <w:rsid w:val="008510BB"/>
    <w:rsid w:val="00865306"/>
    <w:rsid w:val="00867B04"/>
    <w:rsid w:val="00870D23"/>
    <w:rsid w:val="00874EAD"/>
    <w:rsid w:val="00876859"/>
    <w:rsid w:val="0088154C"/>
    <w:rsid w:val="00882677"/>
    <w:rsid w:val="00882879"/>
    <w:rsid w:val="008845AD"/>
    <w:rsid w:val="00891319"/>
    <w:rsid w:val="00894264"/>
    <w:rsid w:val="008A22D5"/>
    <w:rsid w:val="008A570E"/>
    <w:rsid w:val="008A64F0"/>
    <w:rsid w:val="008A6D25"/>
    <w:rsid w:val="008A7C8F"/>
    <w:rsid w:val="008B29DE"/>
    <w:rsid w:val="008B6802"/>
    <w:rsid w:val="008C28B8"/>
    <w:rsid w:val="008C2C6A"/>
    <w:rsid w:val="008C40AA"/>
    <w:rsid w:val="008C5AE8"/>
    <w:rsid w:val="008C66B4"/>
    <w:rsid w:val="008C6D04"/>
    <w:rsid w:val="008C72F1"/>
    <w:rsid w:val="008D1529"/>
    <w:rsid w:val="008D411D"/>
    <w:rsid w:val="008D50C4"/>
    <w:rsid w:val="008F1327"/>
    <w:rsid w:val="008F1D4A"/>
    <w:rsid w:val="008F3BC7"/>
    <w:rsid w:val="008F4B95"/>
    <w:rsid w:val="008F6BF4"/>
    <w:rsid w:val="00900287"/>
    <w:rsid w:val="009040DF"/>
    <w:rsid w:val="00906231"/>
    <w:rsid w:val="0090769A"/>
    <w:rsid w:val="00925422"/>
    <w:rsid w:val="009306AA"/>
    <w:rsid w:val="00930A65"/>
    <w:rsid w:val="00930C8F"/>
    <w:rsid w:val="00936895"/>
    <w:rsid w:val="0094264F"/>
    <w:rsid w:val="00951F77"/>
    <w:rsid w:val="0095316D"/>
    <w:rsid w:val="00956374"/>
    <w:rsid w:val="009578B3"/>
    <w:rsid w:val="009652A4"/>
    <w:rsid w:val="00967D35"/>
    <w:rsid w:val="00973B62"/>
    <w:rsid w:val="00986EA8"/>
    <w:rsid w:val="009871F1"/>
    <w:rsid w:val="00987BEB"/>
    <w:rsid w:val="00991D9C"/>
    <w:rsid w:val="00992FC4"/>
    <w:rsid w:val="009A0E7E"/>
    <w:rsid w:val="009A2474"/>
    <w:rsid w:val="009A41B1"/>
    <w:rsid w:val="009A4B2E"/>
    <w:rsid w:val="009A680C"/>
    <w:rsid w:val="009A6DDE"/>
    <w:rsid w:val="009B1D57"/>
    <w:rsid w:val="009B2881"/>
    <w:rsid w:val="009B7C62"/>
    <w:rsid w:val="009C1222"/>
    <w:rsid w:val="009C6764"/>
    <w:rsid w:val="009D19A6"/>
    <w:rsid w:val="009D1F14"/>
    <w:rsid w:val="009D2107"/>
    <w:rsid w:val="009D6D4F"/>
    <w:rsid w:val="009D7220"/>
    <w:rsid w:val="009E2046"/>
    <w:rsid w:val="009F084B"/>
    <w:rsid w:val="009F5744"/>
    <w:rsid w:val="009F7145"/>
    <w:rsid w:val="009F75EA"/>
    <w:rsid w:val="00A024FF"/>
    <w:rsid w:val="00A02CAC"/>
    <w:rsid w:val="00A036A8"/>
    <w:rsid w:val="00A03E03"/>
    <w:rsid w:val="00A041FD"/>
    <w:rsid w:val="00A04B7C"/>
    <w:rsid w:val="00A058CB"/>
    <w:rsid w:val="00A0773C"/>
    <w:rsid w:val="00A10D09"/>
    <w:rsid w:val="00A1287D"/>
    <w:rsid w:val="00A15C14"/>
    <w:rsid w:val="00A17E54"/>
    <w:rsid w:val="00A20193"/>
    <w:rsid w:val="00A25576"/>
    <w:rsid w:val="00A27D21"/>
    <w:rsid w:val="00A30251"/>
    <w:rsid w:val="00A30B93"/>
    <w:rsid w:val="00A31455"/>
    <w:rsid w:val="00A33269"/>
    <w:rsid w:val="00A34099"/>
    <w:rsid w:val="00A34580"/>
    <w:rsid w:val="00A43732"/>
    <w:rsid w:val="00A51706"/>
    <w:rsid w:val="00A51CD0"/>
    <w:rsid w:val="00A53841"/>
    <w:rsid w:val="00A54A53"/>
    <w:rsid w:val="00A6023D"/>
    <w:rsid w:val="00A65F4F"/>
    <w:rsid w:val="00A7018C"/>
    <w:rsid w:val="00A7317B"/>
    <w:rsid w:val="00A74ECD"/>
    <w:rsid w:val="00A74FB1"/>
    <w:rsid w:val="00A769CE"/>
    <w:rsid w:val="00A82090"/>
    <w:rsid w:val="00A82135"/>
    <w:rsid w:val="00A821F5"/>
    <w:rsid w:val="00A838F9"/>
    <w:rsid w:val="00A8449A"/>
    <w:rsid w:val="00A861A0"/>
    <w:rsid w:val="00A9024F"/>
    <w:rsid w:val="00A90C95"/>
    <w:rsid w:val="00A9199B"/>
    <w:rsid w:val="00AA2725"/>
    <w:rsid w:val="00AA3954"/>
    <w:rsid w:val="00AA3BA3"/>
    <w:rsid w:val="00AB7C7D"/>
    <w:rsid w:val="00AC0B3A"/>
    <w:rsid w:val="00AC1715"/>
    <w:rsid w:val="00AC2841"/>
    <w:rsid w:val="00AC57DD"/>
    <w:rsid w:val="00AD0263"/>
    <w:rsid w:val="00AD0732"/>
    <w:rsid w:val="00AD13E6"/>
    <w:rsid w:val="00AD3192"/>
    <w:rsid w:val="00AD4B1F"/>
    <w:rsid w:val="00AE02C0"/>
    <w:rsid w:val="00AE4C97"/>
    <w:rsid w:val="00AE6771"/>
    <w:rsid w:val="00AE70C8"/>
    <w:rsid w:val="00AE7708"/>
    <w:rsid w:val="00AE7ED6"/>
    <w:rsid w:val="00AF0456"/>
    <w:rsid w:val="00AF72C5"/>
    <w:rsid w:val="00B034B7"/>
    <w:rsid w:val="00B053B2"/>
    <w:rsid w:val="00B060DB"/>
    <w:rsid w:val="00B1486E"/>
    <w:rsid w:val="00B1716D"/>
    <w:rsid w:val="00B21D2E"/>
    <w:rsid w:val="00B2675A"/>
    <w:rsid w:val="00B30D3F"/>
    <w:rsid w:val="00B31F8B"/>
    <w:rsid w:val="00B36392"/>
    <w:rsid w:val="00B411C7"/>
    <w:rsid w:val="00B41586"/>
    <w:rsid w:val="00B442C2"/>
    <w:rsid w:val="00B44F35"/>
    <w:rsid w:val="00B44F9B"/>
    <w:rsid w:val="00B471FD"/>
    <w:rsid w:val="00B47CB8"/>
    <w:rsid w:val="00B503D5"/>
    <w:rsid w:val="00B52FF4"/>
    <w:rsid w:val="00B5718C"/>
    <w:rsid w:val="00B60126"/>
    <w:rsid w:val="00B6411D"/>
    <w:rsid w:val="00B64ABE"/>
    <w:rsid w:val="00B77368"/>
    <w:rsid w:val="00B77D1A"/>
    <w:rsid w:val="00B806B2"/>
    <w:rsid w:val="00B834B1"/>
    <w:rsid w:val="00B87B67"/>
    <w:rsid w:val="00B9008F"/>
    <w:rsid w:val="00B926A6"/>
    <w:rsid w:val="00B93DD9"/>
    <w:rsid w:val="00BA142D"/>
    <w:rsid w:val="00BA1523"/>
    <w:rsid w:val="00BB23C0"/>
    <w:rsid w:val="00BB29A8"/>
    <w:rsid w:val="00BB4C9C"/>
    <w:rsid w:val="00BB7B96"/>
    <w:rsid w:val="00BC2CEF"/>
    <w:rsid w:val="00BD342D"/>
    <w:rsid w:val="00BD36C8"/>
    <w:rsid w:val="00BD45D8"/>
    <w:rsid w:val="00BD4E5B"/>
    <w:rsid w:val="00BD62FF"/>
    <w:rsid w:val="00BE0B9D"/>
    <w:rsid w:val="00BE62E6"/>
    <w:rsid w:val="00BE66AB"/>
    <w:rsid w:val="00BF176C"/>
    <w:rsid w:val="00BF2D84"/>
    <w:rsid w:val="00BF5FFB"/>
    <w:rsid w:val="00C01F1E"/>
    <w:rsid w:val="00C04EE9"/>
    <w:rsid w:val="00C05123"/>
    <w:rsid w:val="00C0616B"/>
    <w:rsid w:val="00C15A32"/>
    <w:rsid w:val="00C17AC0"/>
    <w:rsid w:val="00C21293"/>
    <w:rsid w:val="00C21906"/>
    <w:rsid w:val="00C2219B"/>
    <w:rsid w:val="00C233DB"/>
    <w:rsid w:val="00C279D0"/>
    <w:rsid w:val="00C30A6C"/>
    <w:rsid w:val="00C342EB"/>
    <w:rsid w:val="00C3464C"/>
    <w:rsid w:val="00C45CE5"/>
    <w:rsid w:val="00C4650B"/>
    <w:rsid w:val="00C5521F"/>
    <w:rsid w:val="00C6175F"/>
    <w:rsid w:val="00C62FFD"/>
    <w:rsid w:val="00C67714"/>
    <w:rsid w:val="00C7219B"/>
    <w:rsid w:val="00C73AC9"/>
    <w:rsid w:val="00C76370"/>
    <w:rsid w:val="00C81889"/>
    <w:rsid w:val="00C86B4D"/>
    <w:rsid w:val="00C87AF8"/>
    <w:rsid w:val="00C87F7A"/>
    <w:rsid w:val="00C90E91"/>
    <w:rsid w:val="00C93297"/>
    <w:rsid w:val="00C97C31"/>
    <w:rsid w:val="00CB116B"/>
    <w:rsid w:val="00CC52AF"/>
    <w:rsid w:val="00CD400B"/>
    <w:rsid w:val="00CD43F9"/>
    <w:rsid w:val="00CD6C78"/>
    <w:rsid w:val="00CE1CCF"/>
    <w:rsid w:val="00CE5917"/>
    <w:rsid w:val="00CE77B4"/>
    <w:rsid w:val="00CF1626"/>
    <w:rsid w:val="00D154D7"/>
    <w:rsid w:val="00D1674A"/>
    <w:rsid w:val="00D22730"/>
    <w:rsid w:val="00D232C1"/>
    <w:rsid w:val="00D30EED"/>
    <w:rsid w:val="00D4235A"/>
    <w:rsid w:val="00D42E8C"/>
    <w:rsid w:val="00D44B1F"/>
    <w:rsid w:val="00D47142"/>
    <w:rsid w:val="00D50FDF"/>
    <w:rsid w:val="00D511D9"/>
    <w:rsid w:val="00D619EF"/>
    <w:rsid w:val="00D61A99"/>
    <w:rsid w:val="00D628D1"/>
    <w:rsid w:val="00D63CC9"/>
    <w:rsid w:val="00D64E75"/>
    <w:rsid w:val="00D65023"/>
    <w:rsid w:val="00D67D35"/>
    <w:rsid w:val="00D702B7"/>
    <w:rsid w:val="00D70DBB"/>
    <w:rsid w:val="00D71B18"/>
    <w:rsid w:val="00D722F2"/>
    <w:rsid w:val="00D728FD"/>
    <w:rsid w:val="00D74EC6"/>
    <w:rsid w:val="00D802B9"/>
    <w:rsid w:val="00D825D3"/>
    <w:rsid w:val="00D85C83"/>
    <w:rsid w:val="00D866F2"/>
    <w:rsid w:val="00D87469"/>
    <w:rsid w:val="00D90405"/>
    <w:rsid w:val="00D9086A"/>
    <w:rsid w:val="00D938C6"/>
    <w:rsid w:val="00D962E6"/>
    <w:rsid w:val="00D96375"/>
    <w:rsid w:val="00D96B07"/>
    <w:rsid w:val="00D97D44"/>
    <w:rsid w:val="00DA2A02"/>
    <w:rsid w:val="00DA2B39"/>
    <w:rsid w:val="00DA3B05"/>
    <w:rsid w:val="00DA5B7B"/>
    <w:rsid w:val="00DA5E25"/>
    <w:rsid w:val="00DA688E"/>
    <w:rsid w:val="00DB1763"/>
    <w:rsid w:val="00DB5B87"/>
    <w:rsid w:val="00DC6B5A"/>
    <w:rsid w:val="00DD0DDF"/>
    <w:rsid w:val="00DD20F4"/>
    <w:rsid w:val="00DE45D8"/>
    <w:rsid w:val="00DE4676"/>
    <w:rsid w:val="00DE5514"/>
    <w:rsid w:val="00DF02B0"/>
    <w:rsid w:val="00DF1C6F"/>
    <w:rsid w:val="00DF27B7"/>
    <w:rsid w:val="00DF4BB9"/>
    <w:rsid w:val="00DF7578"/>
    <w:rsid w:val="00DF7E09"/>
    <w:rsid w:val="00E06F7E"/>
    <w:rsid w:val="00E07D23"/>
    <w:rsid w:val="00E07F84"/>
    <w:rsid w:val="00E104B5"/>
    <w:rsid w:val="00E105CF"/>
    <w:rsid w:val="00E11CCA"/>
    <w:rsid w:val="00E11DEA"/>
    <w:rsid w:val="00E12EC0"/>
    <w:rsid w:val="00E14F13"/>
    <w:rsid w:val="00E16D8B"/>
    <w:rsid w:val="00E208E2"/>
    <w:rsid w:val="00E21ADB"/>
    <w:rsid w:val="00E2242B"/>
    <w:rsid w:val="00E2273B"/>
    <w:rsid w:val="00E22A7E"/>
    <w:rsid w:val="00E25535"/>
    <w:rsid w:val="00E3086F"/>
    <w:rsid w:val="00E31336"/>
    <w:rsid w:val="00E32AD4"/>
    <w:rsid w:val="00E32B16"/>
    <w:rsid w:val="00E33A0E"/>
    <w:rsid w:val="00E353F6"/>
    <w:rsid w:val="00E405AD"/>
    <w:rsid w:val="00E40C3D"/>
    <w:rsid w:val="00E40D73"/>
    <w:rsid w:val="00E4247F"/>
    <w:rsid w:val="00E42788"/>
    <w:rsid w:val="00E513BA"/>
    <w:rsid w:val="00E525D8"/>
    <w:rsid w:val="00E555A0"/>
    <w:rsid w:val="00E57611"/>
    <w:rsid w:val="00E61593"/>
    <w:rsid w:val="00E63F64"/>
    <w:rsid w:val="00E71C04"/>
    <w:rsid w:val="00E72BF1"/>
    <w:rsid w:val="00E8144E"/>
    <w:rsid w:val="00E816EC"/>
    <w:rsid w:val="00E8176E"/>
    <w:rsid w:val="00E83359"/>
    <w:rsid w:val="00E9215D"/>
    <w:rsid w:val="00EB0B48"/>
    <w:rsid w:val="00EB1086"/>
    <w:rsid w:val="00EB2AE0"/>
    <w:rsid w:val="00EB48D6"/>
    <w:rsid w:val="00EB5904"/>
    <w:rsid w:val="00EB5EF1"/>
    <w:rsid w:val="00EC7144"/>
    <w:rsid w:val="00ED1683"/>
    <w:rsid w:val="00ED1942"/>
    <w:rsid w:val="00ED30AC"/>
    <w:rsid w:val="00ED6D04"/>
    <w:rsid w:val="00ED79C5"/>
    <w:rsid w:val="00EE2301"/>
    <w:rsid w:val="00EE3784"/>
    <w:rsid w:val="00EE7061"/>
    <w:rsid w:val="00EE7DF1"/>
    <w:rsid w:val="00EF0BD9"/>
    <w:rsid w:val="00EF1288"/>
    <w:rsid w:val="00EF3DCF"/>
    <w:rsid w:val="00F014BB"/>
    <w:rsid w:val="00F01832"/>
    <w:rsid w:val="00F0349E"/>
    <w:rsid w:val="00F06654"/>
    <w:rsid w:val="00F1010D"/>
    <w:rsid w:val="00F13877"/>
    <w:rsid w:val="00F14F33"/>
    <w:rsid w:val="00F27B79"/>
    <w:rsid w:val="00F31471"/>
    <w:rsid w:val="00F31917"/>
    <w:rsid w:val="00F31FD9"/>
    <w:rsid w:val="00F35F1C"/>
    <w:rsid w:val="00F4035F"/>
    <w:rsid w:val="00F43425"/>
    <w:rsid w:val="00F45E5F"/>
    <w:rsid w:val="00F54985"/>
    <w:rsid w:val="00F62014"/>
    <w:rsid w:val="00F6662A"/>
    <w:rsid w:val="00F667EF"/>
    <w:rsid w:val="00F82940"/>
    <w:rsid w:val="00F8457D"/>
    <w:rsid w:val="00F85635"/>
    <w:rsid w:val="00F87E6D"/>
    <w:rsid w:val="00F929AF"/>
    <w:rsid w:val="00F94020"/>
    <w:rsid w:val="00F95F04"/>
    <w:rsid w:val="00F9684C"/>
    <w:rsid w:val="00FA13A7"/>
    <w:rsid w:val="00FA41FF"/>
    <w:rsid w:val="00FA64E7"/>
    <w:rsid w:val="00FA73BF"/>
    <w:rsid w:val="00FB2305"/>
    <w:rsid w:val="00FB2458"/>
    <w:rsid w:val="00FB2B46"/>
    <w:rsid w:val="00FB2DD6"/>
    <w:rsid w:val="00FB40AD"/>
    <w:rsid w:val="00FB51BC"/>
    <w:rsid w:val="00FB54E5"/>
    <w:rsid w:val="00FC5E00"/>
    <w:rsid w:val="00FD1C6F"/>
    <w:rsid w:val="00FD62CC"/>
    <w:rsid w:val="00FE15D6"/>
    <w:rsid w:val="00FE3BDC"/>
    <w:rsid w:val="00FF183B"/>
    <w:rsid w:val="00FF1867"/>
    <w:rsid w:val="00FF29E5"/>
    <w:rsid w:val="00FF50D2"/>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71E245"/>
  <w15:docId w15:val="{B622828D-B67F-4C7E-A441-C5068E58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75A"/>
    <w:rPr>
      <w:rFonts w:ascii="Times New Roman" w:eastAsia="Times New Roman" w:hAnsi="Times New Roman"/>
      <w:sz w:val="22"/>
    </w:rPr>
  </w:style>
  <w:style w:type="paragraph" w:styleId="Heading1">
    <w:name w:val="heading 1"/>
    <w:basedOn w:val="Normal"/>
    <w:next w:val="Normal"/>
    <w:link w:val="Heading1Char"/>
    <w:qFormat/>
    <w:rsid w:val="00341C47"/>
    <w:pPr>
      <w:keepNext/>
      <w:spacing w:before="240" w:after="60"/>
      <w:outlineLvl w:val="0"/>
    </w:pPr>
    <w:rPr>
      <w:rFonts w:ascii="Arial Narrow" w:hAnsi="Arial Narrow" w:cs="Arial"/>
      <w:b/>
      <w:bCs/>
      <w:kern w:val="32"/>
      <w:sz w:val="32"/>
      <w:szCs w:val="32"/>
    </w:rPr>
  </w:style>
  <w:style w:type="paragraph" w:styleId="Heading2">
    <w:name w:val="heading 2"/>
    <w:basedOn w:val="Normal"/>
    <w:next w:val="Normal"/>
    <w:link w:val="Heading2Char"/>
    <w:uiPriority w:val="9"/>
    <w:unhideWhenUsed/>
    <w:qFormat/>
    <w:rsid w:val="00B2675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B2675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EE7DF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5734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50BC"/>
    <w:pPr>
      <w:tabs>
        <w:tab w:val="center" w:pos="4680"/>
        <w:tab w:val="right" w:pos="9360"/>
      </w:tabs>
    </w:pPr>
    <w:rPr>
      <w:rFonts w:ascii="Calibri" w:hAnsi="Calibri"/>
      <w:sz w:val="18"/>
    </w:rPr>
  </w:style>
  <w:style w:type="character" w:customStyle="1" w:styleId="HeaderChar">
    <w:name w:val="Header Char"/>
    <w:basedOn w:val="DefaultParagraphFont"/>
    <w:link w:val="Header"/>
    <w:rsid w:val="000B50BC"/>
    <w:rPr>
      <w:rFonts w:eastAsia="Times New Roman"/>
      <w:sz w:val="18"/>
    </w:rPr>
  </w:style>
  <w:style w:type="paragraph" w:styleId="Footer">
    <w:name w:val="footer"/>
    <w:basedOn w:val="Normal"/>
    <w:link w:val="FooterChar"/>
    <w:uiPriority w:val="99"/>
    <w:unhideWhenUsed/>
    <w:rsid w:val="000B50BC"/>
    <w:pPr>
      <w:tabs>
        <w:tab w:val="center" w:pos="4680"/>
        <w:tab w:val="right" w:pos="9360"/>
      </w:tabs>
    </w:pPr>
    <w:rPr>
      <w:rFonts w:ascii="Calibri" w:hAnsi="Calibri"/>
      <w:sz w:val="18"/>
    </w:rPr>
  </w:style>
  <w:style w:type="character" w:customStyle="1" w:styleId="FooterChar">
    <w:name w:val="Footer Char"/>
    <w:basedOn w:val="DefaultParagraphFont"/>
    <w:link w:val="Footer"/>
    <w:uiPriority w:val="99"/>
    <w:rsid w:val="000B50BC"/>
    <w:rPr>
      <w:rFonts w:eastAsia="Times New Roman"/>
      <w:sz w:val="18"/>
    </w:rPr>
  </w:style>
  <w:style w:type="character" w:customStyle="1" w:styleId="Heading1Char">
    <w:name w:val="Heading 1 Char"/>
    <w:basedOn w:val="DefaultParagraphFont"/>
    <w:link w:val="Heading1"/>
    <w:rsid w:val="00341C47"/>
    <w:rPr>
      <w:rFonts w:ascii="Arial Narrow" w:eastAsia="Times New Roman" w:hAnsi="Arial Narrow" w:cs="Arial"/>
      <w:b/>
      <w:bCs/>
      <w:kern w:val="32"/>
      <w:sz w:val="32"/>
      <w:szCs w:val="32"/>
    </w:rPr>
  </w:style>
  <w:style w:type="paragraph" w:customStyle="1" w:styleId="BodyText">
    <w:name w:val="Body_Text"/>
    <w:basedOn w:val="Normal"/>
    <w:rsid w:val="00B034B7"/>
    <w:pPr>
      <w:spacing w:before="120" w:after="120" w:line="276" w:lineRule="auto"/>
    </w:pPr>
    <w:rPr>
      <w:rFonts w:ascii="Georgia" w:hAnsi="Georgia"/>
      <w:sz w:val="20"/>
      <w:szCs w:val="24"/>
    </w:rPr>
  </w:style>
  <w:style w:type="paragraph" w:customStyle="1" w:styleId="HeadingSubject">
    <w:name w:val="Heading_Subject"/>
    <w:basedOn w:val="Normal"/>
    <w:qFormat/>
    <w:rsid w:val="00C62FFD"/>
    <w:pPr>
      <w:spacing w:before="240" w:after="60"/>
    </w:pPr>
    <w:rPr>
      <w:rFonts w:ascii="Arial Narrow" w:hAnsi="Arial Narrow"/>
      <w:b/>
      <w:sz w:val="24"/>
      <w:szCs w:val="22"/>
    </w:rPr>
  </w:style>
  <w:style w:type="character" w:customStyle="1" w:styleId="Heading2Char">
    <w:name w:val="Heading 2 Char"/>
    <w:basedOn w:val="DefaultParagraphFont"/>
    <w:link w:val="Heading2"/>
    <w:uiPriority w:val="9"/>
    <w:rsid w:val="00B2675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2675A"/>
    <w:rPr>
      <w:rFonts w:ascii="Cambria" w:eastAsia="Times New Roman" w:hAnsi="Cambria" w:cs="Times New Roman"/>
      <w:b/>
      <w:bCs/>
      <w:sz w:val="26"/>
      <w:szCs w:val="26"/>
    </w:rPr>
  </w:style>
  <w:style w:type="character" w:styleId="PageNumber">
    <w:name w:val="page number"/>
    <w:basedOn w:val="DefaultParagraphFont"/>
    <w:rsid w:val="00B2675A"/>
  </w:style>
  <w:style w:type="paragraph" w:customStyle="1" w:styleId="MemoHeading1">
    <w:name w:val="Memo Heading 1"/>
    <w:basedOn w:val="Heading1"/>
    <w:next w:val="BodyText"/>
    <w:qFormat/>
    <w:rsid w:val="000B50BC"/>
    <w:pPr>
      <w:spacing w:after="120"/>
    </w:pPr>
    <w:rPr>
      <w:rFonts w:asciiTheme="minorHAnsi" w:hAnsiTheme="minorHAnsi"/>
      <w:color w:val="174A7C"/>
      <w:sz w:val="28"/>
    </w:rPr>
  </w:style>
  <w:style w:type="paragraph" w:customStyle="1" w:styleId="MemoHeading2">
    <w:name w:val="Memo Heading 2"/>
    <w:basedOn w:val="Heading2"/>
    <w:next w:val="BodyText"/>
    <w:qFormat/>
    <w:rsid w:val="000B50BC"/>
    <w:rPr>
      <w:rFonts w:asciiTheme="minorHAnsi" w:hAnsiTheme="minorHAnsi"/>
      <w:color w:val="174A7C"/>
    </w:rPr>
  </w:style>
  <w:style w:type="paragraph" w:customStyle="1" w:styleId="MemoHeading3">
    <w:name w:val="Memo Heading 3"/>
    <w:basedOn w:val="Heading3"/>
    <w:next w:val="BodyText"/>
    <w:qFormat/>
    <w:rsid w:val="00415A08"/>
    <w:rPr>
      <w:rFonts w:asciiTheme="minorHAnsi" w:hAnsiTheme="minorHAnsi"/>
      <w:sz w:val="24"/>
    </w:rPr>
  </w:style>
  <w:style w:type="paragraph" w:styleId="BalloonText">
    <w:name w:val="Balloon Text"/>
    <w:basedOn w:val="Normal"/>
    <w:link w:val="BalloonTextChar"/>
    <w:uiPriority w:val="99"/>
    <w:semiHidden/>
    <w:unhideWhenUsed/>
    <w:rsid w:val="009A0E7E"/>
    <w:rPr>
      <w:rFonts w:ascii="Tahoma" w:hAnsi="Tahoma" w:cs="Tahoma"/>
      <w:sz w:val="16"/>
      <w:szCs w:val="16"/>
    </w:rPr>
  </w:style>
  <w:style w:type="character" w:customStyle="1" w:styleId="BalloonTextChar">
    <w:name w:val="Balloon Text Char"/>
    <w:basedOn w:val="DefaultParagraphFont"/>
    <w:link w:val="BalloonText"/>
    <w:uiPriority w:val="99"/>
    <w:semiHidden/>
    <w:rsid w:val="009A0E7E"/>
    <w:rPr>
      <w:rFonts w:ascii="Tahoma" w:eastAsia="Times New Roman" w:hAnsi="Tahoma" w:cs="Tahoma"/>
      <w:sz w:val="16"/>
      <w:szCs w:val="16"/>
    </w:rPr>
  </w:style>
  <w:style w:type="character" w:styleId="PlaceholderText">
    <w:name w:val="Placeholder Text"/>
    <w:basedOn w:val="DefaultParagraphFont"/>
    <w:uiPriority w:val="99"/>
    <w:semiHidden/>
    <w:rsid w:val="008C6D04"/>
    <w:rPr>
      <w:color w:val="808080"/>
    </w:rPr>
  </w:style>
  <w:style w:type="character" w:styleId="Strong">
    <w:name w:val="Strong"/>
    <w:basedOn w:val="DefaultParagraphFont"/>
    <w:uiPriority w:val="22"/>
    <w:qFormat/>
    <w:rsid w:val="008C6D04"/>
    <w:rPr>
      <w:b/>
      <w:bCs/>
    </w:rPr>
  </w:style>
  <w:style w:type="table" w:styleId="TableGrid">
    <w:name w:val="Table Grid"/>
    <w:basedOn w:val="TableNormal"/>
    <w:uiPriority w:val="59"/>
    <w:rsid w:val="00AA3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6FC7"/>
    <w:pPr>
      <w:spacing w:after="200" w:line="276" w:lineRule="auto"/>
      <w:ind w:left="720"/>
      <w:contextualSpacing/>
    </w:pPr>
    <w:rPr>
      <w:rFonts w:asciiTheme="minorHAnsi" w:eastAsiaTheme="minorHAnsi" w:hAnsiTheme="minorHAnsi" w:cstheme="minorBidi"/>
      <w:szCs w:val="22"/>
    </w:rPr>
  </w:style>
  <w:style w:type="character" w:styleId="CommentReference">
    <w:name w:val="annotation reference"/>
    <w:basedOn w:val="DefaultParagraphFont"/>
    <w:uiPriority w:val="99"/>
    <w:unhideWhenUsed/>
    <w:rsid w:val="00561B62"/>
    <w:rPr>
      <w:sz w:val="16"/>
      <w:szCs w:val="16"/>
    </w:rPr>
  </w:style>
  <w:style w:type="paragraph" w:styleId="CommentText">
    <w:name w:val="annotation text"/>
    <w:basedOn w:val="Normal"/>
    <w:link w:val="CommentTextChar"/>
    <w:uiPriority w:val="99"/>
    <w:unhideWhenUsed/>
    <w:rsid w:val="00561B62"/>
    <w:rPr>
      <w:sz w:val="20"/>
    </w:rPr>
  </w:style>
  <w:style w:type="character" w:customStyle="1" w:styleId="CommentTextChar">
    <w:name w:val="Comment Text Char"/>
    <w:basedOn w:val="DefaultParagraphFont"/>
    <w:link w:val="CommentText"/>
    <w:uiPriority w:val="99"/>
    <w:rsid w:val="00561B6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61B62"/>
    <w:rPr>
      <w:b/>
      <w:bCs/>
    </w:rPr>
  </w:style>
  <w:style w:type="character" w:customStyle="1" w:styleId="CommentSubjectChar">
    <w:name w:val="Comment Subject Char"/>
    <w:basedOn w:val="CommentTextChar"/>
    <w:link w:val="CommentSubject"/>
    <w:uiPriority w:val="99"/>
    <w:semiHidden/>
    <w:rsid w:val="00561B62"/>
    <w:rPr>
      <w:rFonts w:ascii="Times New Roman" w:eastAsia="Times New Roman" w:hAnsi="Times New Roman"/>
      <w:b/>
      <w:bCs/>
    </w:rPr>
  </w:style>
  <w:style w:type="character" w:customStyle="1" w:styleId="Heading4Char">
    <w:name w:val="Heading 4 Char"/>
    <w:basedOn w:val="DefaultParagraphFont"/>
    <w:link w:val="Heading4"/>
    <w:uiPriority w:val="9"/>
    <w:rsid w:val="00EE7DF1"/>
    <w:rPr>
      <w:rFonts w:asciiTheme="majorHAnsi" w:eastAsiaTheme="majorEastAsia" w:hAnsiTheme="majorHAnsi" w:cstheme="majorBidi"/>
      <w:b/>
      <w:bCs/>
      <w:i/>
      <w:iCs/>
      <w:color w:val="4F81BD" w:themeColor="accent1"/>
      <w:sz w:val="22"/>
    </w:rPr>
  </w:style>
  <w:style w:type="character" w:styleId="Hyperlink">
    <w:name w:val="Hyperlink"/>
    <w:basedOn w:val="DefaultParagraphFont"/>
    <w:uiPriority w:val="99"/>
    <w:unhideWhenUsed/>
    <w:rsid w:val="00AC0B3A"/>
    <w:rPr>
      <w:color w:val="0000FF" w:themeColor="hyperlink"/>
      <w:u w:val="single"/>
    </w:rPr>
  </w:style>
  <w:style w:type="character" w:styleId="FollowedHyperlink">
    <w:name w:val="FollowedHyperlink"/>
    <w:basedOn w:val="DefaultParagraphFont"/>
    <w:uiPriority w:val="99"/>
    <w:semiHidden/>
    <w:unhideWhenUsed/>
    <w:rsid w:val="008F3BC7"/>
    <w:rPr>
      <w:color w:val="800080" w:themeColor="followedHyperlink"/>
      <w:u w:val="single"/>
    </w:rPr>
  </w:style>
  <w:style w:type="paragraph" w:styleId="NormalWeb">
    <w:name w:val="Normal (Web)"/>
    <w:basedOn w:val="Normal"/>
    <w:uiPriority w:val="99"/>
    <w:unhideWhenUsed/>
    <w:rsid w:val="00A82090"/>
    <w:pPr>
      <w:spacing w:before="100" w:beforeAutospacing="1" w:after="100" w:afterAutospacing="1"/>
    </w:pPr>
    <w:rPr>
      <w:sz w:val="24"/>
      <w:szCs w:val="24"/>
    </w:rPr>
  </w:style>
  <w:style w:type="character" w:customStyle="1" w:styleId="mw-headline">
    <w:name w:val="mw-headline"/>
    <w:basedOn w:val="DefaultParagraphFont"/>
    <w:rsid w:val="00A82090"/>
  </w:style>
  <w:style w:type="character" w:customStyle="1" w:styleId="Heading5Char">
    <w:name w:val="Heading 5 Char"/>
    <w:basedOn w:val="DefaultParagraphFont"/>
    <w:link w:val="Heading5"/>
    <w:uiPriority w:val="9"/>
    <w:rsid w:val="00757343"/>
    <w:rPr>
      <w:rFonts w:asciiTheme="majorHAnsi" w:eastAsiaTheme="majorEastAsia" w:hAnsiTheme="majorHAnsi" w:cstheme="majorBidi"/>
      <w:color w:val="243F60" w:themeColor="accent1" w:themeShade="7F"/>
      <w:sz w:val="22"/>
    </w:rPr>
  </w:style>
  <w:style w:type="table" w:styleId="LightList-Accent1">
    <w:name w:val="Light List Accent 1"/>
    <w:basedOn w:val="TableNormal"/>
    <w:uiPriority w:val="61"/>
    <w:rsid w:val="00757343"/>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dTable4-Accent11">
    <w:name w:val="Grid Table 4 - Accent 11"/>
    <w:basedOn w:val="TableNormal"/>
    <w:uiPriority w:val="49"/>
    <w:rsid w:val="00DF27B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34530">
      <w:bodyDiv w:val="1"/>
      <w:marLeft w:val="0"/>
      <w:marRight w:val="0"/>
      <w:marTop w:val="0"/>
      <w:marBottom w:val="0"/>
      <w:divBdr>
        <w:top w:val="none" w:sz="0" w:space="0" w:color="auto"/>
        <w:left w:val="none" w:sz="0" w:space="0" w:color="auto"/>
        <w:bottom w:val="none" w:sz="0" w:space="0" w:color="auto"/>
        <w:right w:val="none" w:sz="0" w:space="0" w:color="auto"/>
      </w:divBdr>
    </w:div>
    <w:div w:id="695271594">
      <w:bodyDiv w:val="1"/>
      <w:marLeft w:val="0"/>
      <w:marRight w:val="0"/>
      <w:marTop w:val="0"/>
      <w:marBottom w:val="0"/>
      <w:divBdr>
        <w:top w:val="none" w:sz="0" w:space="0" w:color="auto"/>
        <w:left w:val="none" w:sz="0" w:space="0" w:color="auto"/>
        <w:bottom w:val="none" w:sz="0" w:space="0" w:color="auto"/>
        <w:right w:val="none" w:sz="0" w:space="0" w:color="auto"/>
      </w:divBdr>
    </w:div>
    <w:div w:id="761337376">
      <w:bodyDiv w:val="1"/>
      <w:marLeft w:val="0"/>
      <w:marRight w:val="0"/>
      <w:marTop w:val="0"/>
      <w:marBottom w:val="0"/>
      <w:divBdr>
        <w:top w:val="none" w:sz="0" w:space="0" w:color="auto"/>
        <w:left w:val="none" w:sz="0" w:space="0" w:color="auto"/>
        <w:bottom w:val="none" w:sz="0" w:space="0" w:color="auto"/>
        <w:right w:val="none" w:sz="0" w:space="0" w:color="auto"/>
      </w:divBdr>
    </w:div>
    <w:div w:id="1019090349">
      <w:bodyDiv w:val="1"/>
      <w:marLeft w:val="0"/>
      <w:marRight w:val="0"/>
      <w:marTop w:val="0"/>
      <w:marBottom w:val="0"/>
      <w:divBdr>
        <w:top w:val="none" w:sz="0" w:space="0" w:color="auto"/>
        <w:left w:val="none" w:sz="0" w:space="0" w:color="auto"/>
        <w:bottom w:val="none" w:sz="0" w:space="0" w:color="auto"/>
        <w:right w:val="none" w:sz="0" w:space="0" w:color="auto"/>
      </w:divBdr>
    </w:div>
    <w:div w:id="1098332037">
      <w:bodyDiv w:val="1"/>
      <w:marLeft w:val="0"/>
      <w:marRight w:val="0"/>
      <w:marTop w:val="0"/>
      <w:marBottom w:val="0"/>
      <w:divBdr>
        <w:top w:val="none" w:sz="0" w:space="0" w:color="auto"/>
        <w:left w:val="none" w:sz="0" w:space="0" w:color="auto"/>
        <w:bottom w:val="none" w:sz="0" w:space="0" w:color="auto"/>
        <w:right w:val="none" w:sz="0" w:space="0" w:color="auto"/>
      </w:divBdr>
    </w:div>
    <w:div w:id="1230077157">
      <w:bodyDiv w:val="1"/>
      <w:marLeft w:val="0"/>
      <w:marRight w:val="0"/>
      <w:marTop w:val="0"/>
      <w:marBottom w:val="0"/>
      <w:divBdr>
        <w:top w:val="none" w:sz="0" w:space="0" w:color="auto"/>
        <w:left w:val="none" w:sz="0" w:space="0" w:color="auto"/>
        <w:bottom w:val="none" w:sz="0" w:space="0" w:color="auto"/>
        <w:right w:val="none" w:sz="0" w:space="0" w:color="auto"/>
      </w:divBdr>
    </w:div>
    <w:div w:id="1405376437">
      <w:bodyDiv w:val="1"/>
      <w:marLeft w:val="0"/>
      <w:marRight w:val="0"/>
      <w:marTop w:val="0"/>
      <w:marBottom w:val="0"/>
      <w:divBdr>
        <w:top w:val="none" w:sz="0" w:space="0" w:color="auto"/>
        <w:left w:val="none" w:sz="0" w:space="0" w:color="auto"/>
        <w:bottom w:val="none" w:sz="0" w:space="0" w:color="auto"/>
        <w:right w:val="none" w:sz="0" w:space="0" w:color="auto"/>
      </w:divBdr>
    </w:div>
    <w:div w:id="1619986838">
      <w:bodyDiv w:val="1"/>
      <w:marLeft w:val="0"/>
      <w:marRight w:val="0"/>
      <w:marTop w:val="0"/>
      <w:marBottom w:val="0"/>
      <w:divBdr>
        <w:top w:val="none" w:sz="0" w:space="0" w:color="auto"/>
        <w:left w:val="none" w:sz="0" w:space="0" w:color="auto"/>
        <w:bottom w:val="none" w:sz="0" w:space="0" w:color="auto"/>
        <w:right w:val="none" w:sz="0" w:space="0" w:color="auto"/>
      </w:divBdr>
    </w:div>
    <w:div w:id="1813599609">
      <w:bodyDiv w:val="1"/>
      <w:marLeft w:val="0"/>
      <w:marRight w:val="0"/>
      <w:marTop w:val="0"/>
      <w:marBottom w:val="0"/>
      <w:divBdr>
        <w:top w:val="none" w:sz="0" w:space="0" w:color="auto"/>
        <w:left w:val="none" w:sz="0" w:space="0" w:color="auto"/>
        <w:bottom w:val="none" w:sz="0" w:space="0" w:color="auto"/>
        <w:right w:val="none" w:sz="0" w:space="0" w:color="auto"/>
      </w:divBdr>
      <w:divsChild>
        <w:div w:id="146099015">
          <w:marLeft w:val="0"/>
          <w:marRight w:val="0"/>
          <w:marTop w:val="0"/>
          <w:marBottom w:val="0"/>
          <w:divBdr>
            <w:top w:val="none" w:sz="0" w:space="0" w:color="auto"/>
            <w:left w:val="none" w:sz="0" w:space="0" w:color="auto"/>
            <w:bottom w:val="none" w:sz="0" w:space="0" w:color="auto"/>
            <w:right w:val="none" w:sz="0" w:space="0" w:color="auto"/>
          </w:divBdr>
        </w:div>
        <w:div w:id="114761645">
          <w:marLeft w:val="0"/>
          <w:marRight w:val="0"/>
          <w:marTop w:val="0"/>
          <w:marBottom w:val="0"/>
          <w:divBdr>
            <w:top w:val="none" w:sz="0" w:space="0" w:color="auto"/>
            <w:left w:val="none" w:sz="0" w:space="0" w:color="auto"/>
            <w:bottom w:val="none" w:sz="0" w:space="0" w:color="auto"/>
            <w:right w:val="none" w:sz="0" w:space="0" w:color="auto"/>
          </w:divBdr>
        </w:div>
        <w:div w:id="1271082898">
          <w:marLeft w:val="0"/>
          <w:marRight w:val="0"/>
          <w:marTop w:val="0"/>
          <w:marBottom w:val="0"/>
          <w:divBdr>
            <w:top w:val="none" w:sz="0" w:space="0" w:color="auto"/>
            <w:left w:val="none" w:sz="0" w:space="0" w:color="auto"/>
            <w:bottom w:val="none" w:sz="0" w:space="0" w:color="auto"/>
            <w:right w:val="none" w:sz="0" w:space="0" w:color="auto"/>
          </w:divBdr>
        </w:div>
        <w:div w:id="2000038220">
          <w:marLeft w:val="0"/>
          <w:marRight w:val="0"/>
          <w:marTop w:val="0"/>
          <w:marBottom w:val="0"/>
          <w:divBdr>
            <w:top w:val="none" w:sz="0" w:space="0" w:color="auto"/>
            <w:left w:val="none" w:sz="0" w:space="0" w:color="auto"/>
            <w:bottom w:val="none" w:sz="0" w:space="0" w:color="auto"/>
            <w:right w:val="none" w:sz="0" w:space="0" w:color="auto"/>
          </w:divBdr>
        </w:div>
        <w:div w:id="1793933687">
          <w:marLeft w:val="0"/>
          <w:marRight w:val="0"/>
          <w:marTop w:val="0"/>
          <w:marBottom w:val="0"/>
          <w:divBdr>
            <w:top w:val="none" w:sz="0" w:space="0" w:color="auto"/>
            <w:left w:val="none" w:sz="0" w:space="0" w:color="auto"/>
            <w:bottom w:val="none" w:sz="0" w:space="0" w:color="auto"/>
            <w:right w:val="none" w:sz="0" w:space="0" w:color="auto"/>
          </w:divBdr>
        </w:div>
        <w:div w:id="99031486">
          <w:marLeft w:val="0"/>
          <w:marRight w:val="0"/>
          <w:marTop w:val="0"/>
          <w:marBottom w:val="0"/>
          <w:divBdr>
            <w:top w:val="none" w:sz="0" w:space="0" w:color="auto"/>
            <w:left w:val="none" w:sz="0" w:space="0" w:color="auto"/>
            <w:bottom w:val="none" w:sz="0" w:space="0" w:color="auto"/>
            <w:right w:val="none" w:sz="0" w:space="0" w:color="auto"/>
          </w:divBdr>
        </w:div>
        <w:div w:id="565797995">
          <w:marLeft w:val="0"/>
          <w:marRight w:val="0"/>
          <w:marTop w:val="0"/>
          <w:marBottom w:val="0"/>
          <w:divBdr>
            <w:top w:val="none" w:sz="0" w:space="0" w:color="auto"/>
            <w:left w:val="none" w:sz="0" w:space="0" w:color="auto"/>
            <w:bottom w:val="none" w:sz="0" w:space="0" w:color="auto"/>
            <w:right w:val="none" w:sz="0" w:space="0" w:color="auto"/>
          </w:divBdr>
        </w:div>
        <w:div w:id="72943806">
          <w:marLeft w:val="0"/>
          <w:marRight w:val="0"/>
          <w:marTop w:val="0"/>
          <w:marBottom w:val="0"/>
          <w:divBdr>
            <w:top w:val="none" w:sz="0" w:space="0" w:color="auto"/>
            <w:left w:val="none" w:sz="0" w:space="0" w:color="auto"/>
            <w:bottom w:val="none" w:sz="0" w:space="0" w:color="auto"/>
            <w:right w:val="none" w:sz="0" w:space="0" w:color="auto"/>
          </w:divBdr>
        </w:div>
        <w:div w:id="1844081090">
          <w:marLeft w:val="0"/>
          <w:marRight w:val="0"/>
          <w:marTop w:val="0"/>
          <w:marBottom w:val="0"/>
          <w:divBdr>
            <w:top w:val="none" w:sz="0" w:space="0" w:color="auto"/>
            <w:left w:val="none" w:sz="0" w:space="0" w:color="auto"/>
            <w:bottom w:val="none" w:sz="0" w:space="0" w:color="auto"/>
            <w:right w:val="none" w:sz="0" w:space="0" w:color="auto"/>
          </w:divBdr>
        </w:div>
        <w:div w:id="1036470102">
          <w:marLeft w:val="0"/>
          <w:marRight w:val="0"/>
          <w:marTop w:val="0"/>
          <w:marBottom w:val="0"/>
          <w:divBdr>
            <w:top w:val="none" w:sz="0" w:space="0" w:color="auto"/>
            <w:left w:val="none" w:sz="0" w:space="0" w:color="auto"/>
            <w:bottom w:val="none" w:sz="0" w:space="0" w:color="auto"/>
            <w:right w:val="none" w:sz="0" w:space="0" w:color="auto"/>
          </w:divBdr>
        </w:div>
        <w:div w:id="1152915209">
          <w:marLeft w:val="0"/>
          <w:marRight w:val="0"/>
          <w:marTop w:val="0"/>
          <w:marBottom w:val="0"/>
          <w:divBdr>
            <w:top w:val="none" w:sz="0" w:space="0" w:color="auto"/>
            <w:left w:val="none" w:sz="0" w:space="0" w:color="auto"/>
            <w:bottom w:val="none" w:sz="0" w:space="0" w:color="auto"/>
            <w:right w:val="none" w:sz="0" w:space="0" w:color="auto"/>
          </w:divBdr>
        </w:div>
        <w:div w:id="1322732896">
          <w:marLeft w:val="0"/>
          <w:marRight w:val="0"/>
          <w:marTop w:val="0"/>
          <w:marBottom w:val="0"/>
          <w:divBdr>
            <w:top w:val="none" w:sz="0" w:space="0" w:color="auto"/>
            <w:left w:val="none" w:sz="0" w:space="0" w:color="auto"/>
            <w:bottom w:val="none" w:sz="0" w:space="0" w:color="auto"/>
            <w:right w:val="none" w:sz="0" w:space="0" w:color="auto"/>
          </w:divBdr>
        </w:div>
        <w:div w:id="1773667312">
          <w:marLeft w:val="0"/>
          <w:marRight w:val="0"/>
          <w:marTop w:val="0"/>
          <w:marBottom w:val="0"/>
          <w:divBdr>
            <w:top w:val="none" w:sz="0" w:space="0" w:color="auto"/>
            <w:left w:val="none" w:sz="0" w:space="0" w:color="auto"/>
            <w:bottom w:val="none" w:sz="0" w:space="0" w:color="auto"/>
            <w:right w:val="none" w:sz="0" w:space="0" w:color="auto"/>
          </w:divBdr>
        </w:div>
        <w:div w:id="126553605">
          <w:marLeft w:val="0"/>
          <w:marRight w:val="0"/>
          <w:marTop w:val="0"/>
          <w:marBottom w:val="0"/>
          <w:divBdr>
            <w:top w:val="none" w:sz="0" w:space="0" w:color="auto"/>
            <w:left w:val="none" w:sz="0" w:space="0" w:color="auto"/>
            <w:bottom w:val="none" w:sz="0" w:space="0" w:color="auto"/>
            <w:right w:val="none" w:sz="0" w:space="0" w:color="auto"/>
          </w:divBdr>
        </w:div>
        <w:div w:id="1924026285">
          <w:marLeft w:val="0"/>
          <w:marRight w:val="0"/>
          <w:marTop w:val="0"/>
          <w:marBottom w:val="0"/>
          <w:divBdr>
            <w:top w:val="none" w:sz="0" w:space="0" w:color="auto"/>
            <w:left w:val="none" w:sz="0" w:space="0" w:color="auto"/>
            <w:bottom w:val="none" w:sz="0" w:space="0" w:color="auto"/>
            <w:right w:val="none" w:sz="0" w:space="0" w:color="auto"/>
          </w:divBdr>
        </w:div>
        <w:div w:id="912811438">
          <w:marLeft w:val="0"/>
          <w:marRight w:val="0"/>
          <w:marTop w:val="0"/>
          <w:marBottom w:val="0"/>
          <w:divBdr>
            <w:top w:val="none" w:sz="0" w:space="0" w:color="auto"/>
            <w:left w:val="none" w:sz="0" w:space="0" w:color="auto"/>
            <w:bottom w:val="none" w:sz="0" w:space="0" w:color="auto"/>
            <w:right w:val="none" w:sz="0" w:space="0" w:color="auto"/>
          </w:divBdr>
        </w:div>
        <w:div w:id="2067609196">
          <w:marLeft w:val="0"/>
          <w:marRight w:val="0"/>
          <w:marTop w:val="0"/>
          <w:marBottom w:val="0"/>
          <w:divBdr>
            <w:top w:val="none" w:sz="0" w:space="0" w:color="auto"/>
            <w:left w:val="none" w:sz="0" w:space="0" w:color="auto"/>
            <w:bottom w:val="none" w:sz="0" w:space="0" w:color="auto"/>
            <w:right w:val="none" w:sz="0" w:space="0" w:color="auto"/>
          </w:divBdr>
        </w:div>
        <w:div w:id="1611619188">
          <w:marLeft w:val="0"/>
          <w:marRight w:val="0"/>
          <w:marTop w:val="0"/>
          <w:marBottom w:val="0"/>
          <w:divBdr>
            <w:top w:val="none" w:sz="0" w:space="0" w:color="auto"/>
            <w:left w:val="none" w:sz="0" w:space="0" w:color="auto"/>
            <w:bottom w:val="none" w:sz="0" w:space="0" w:color="auto"/>
            <w:right w:val="none" w:sz="0" w:space="0" w:color="auto"/>
          </w:divBdr>
        </w:div>
        <w:div w:id="575408253">
          <w:marLeft w:val="0"/>
          <w:marRight w:val="0"/>
          <w:marTop w:val="0"/>
          <w:marBottom w:val="0"/>
          <w:divBdr>
            <w:top w:val="none" w:sz="0" w:space="0" w:color="auto"/>
            <w:left w:val="none" w:sz="0" w:space="0" w:color="auto"/>
            <w:bottom w:val="none" w:sz="0" w:space="0" w:color="auto"/>
            <w:right w:val="none" w:sz="0" w:space="0" w:color="auto"/>
          </w:divBdr>
        </w:div>
        <w:div w:id="599722131">
          <w:marLeft w:val="0"/>
          <w:marRight w:val="0"/>
          <w:marTop w:val="0"/>
          <w:marBottom w:val="0"/>
          <w:divBdr>
            <w:top w:val="none" w:sz="0" w:space="0" w:color="auto"/>
            <w:left w:val="none" w:sz="0" w:space="0" w:color="auto"/>
            <w:bottom w:val="none" w:sz="0" w:space="0" w:color="auto"/>
            <w:right w:val="none" w:sz="0" w:space="0" w:color="auto"/>
          </w:divBdr>
        </w:div>
        <w:div w:id="2100060093">
          <w:marLeft w:val="0"/>
          <w:marRight w:val="0"/>
          <w:marTop w:val="0"/>
          <w:marBottom w:val="0"/>
          <w:divBdr>
            <w:top w:val="none" w:sz="0" w:space="0" w:color="auto"/>
            <w:left w:val="none" w:sz="0" w:space="0" w:color="auto"/>
            <w:bottom w:val="none" w:sz="0" w:space="0" w:color="auto"/>
            <w:right w:val="none" w:sz="0" w:space="0" w:color="auto"/>
          </w:divBdr>
        </w:div>
        <w:div w:id="194511108">
          <w:marLeft w:val="0"/>
          <w:marRight w:val="0"/>
          <w:marTop w:val="0"/>
          <w:marBottom w:val="0"/>
          <w:divBdr>
            <w:top w:val="none" w:sz="0" w:space="0" w:color="auto"/>
            <w:left w:val="none" w:sz="0" w:space="0" w:color="auto"/>
            <w:bottom w:val="none" w:sz="0" w:space="0" w:color="auto"/>
            <w:right w:val="none" w:sz="0" w:space="0" w:color="auto"/>
          </w:divBdr>
        </w:div>
        <w:div w:id="2045209782">
          <w:marLeft w:val="0"/>
          <w:marRight w:val="0"/>
          <w:marTop w:val="0"/>
          <w:marBottom w:val="0"/>
          <w:divBdr>
            <w:top w:val="none" w:sz="0" w:space="0" w:color="auto"/>
            <w:left w:val="none" w:sz="0" w:space="0" w:color="auto"/>
            <w:bottom w:val="none" w:sz="0" w:space="0" w:color="auto"/>
            <w:right w:val="none" w:sz="0" w:space="0" w:color="auto"/>
          </w:divBdr>
        </w:div>
        <w:div w:id="813523544">
          <w:marLeft w:val="0"/>
          <w:marRight w:val="0"/>
          <w:marTop w:val="0"/>
          <w:marBottom w:val="0"/>
          <w:divBdr>
            <w:top w:val="none" w:sz="0" w:space="0" w:color="auto"/>
            <w:left w:val="none" w:sz="0" w:space="0" w:color="auto"/>
            <w:bottom w:val="none" w:sz="0" w:space="0" w:color="auto"/>
            <w:right w:val="none" w:sz="0" w:space="0" w:color="auto"/>
          </w:divBdr>
        </w:div>
        <w:div w:id="1910917864">
          <w:marLeft w:val="0"/>
          <w:marRight w:val="0"/>
          <w:marTop w:val="0"/>
          <w:marBottom w:val="0"/>
          <w:divBdr>
            <w:top w:val="none" w:sz="0" w:space="0" w:color="auto"/>
            <w:left w:val="none" w:sz="0" w:space="0" w:color="auto"/>
            <w:bottom w:val="none" w:sz="0" w:space="0" w:color="auto"/>
            <w:right w:val="none" w:sz="0" w:space="0" w:color="auto"/>
          </w:divBdr>
        </w:div>
        <w:div w:id="1053043025">
          <w:marLeft w:val="0"/>
          <w:marRight w:val="0"/>
          <w:marTop w:val="0"/>
          <w:marBottom w:val="0"/>
          <w:divBdr>
            <w:top w:val="none" w:sz="0" w:space="0" w:color="auto"/>
            <w:left w:val="none" w:sz="0" w:space="0" w:color="auto"/>
            <w:bottom w:val="none" w:sz="0" w:space="0" w:color="auto"/>
            <w:right w:val="none" w:sz="0" w:space="0" w:color="auto"/>
          </w:divBdr>
        </w:div>
        <w:div w:id="752432371">
          <w:marLeft w:val="0"/>
          <w:marRight w:val="0"/>
          <w:marTop w:val="0"/>
          <w:marBottom w:val="0"/>
          <w:divBdr>
            <w:top w:val="none" w:sz="0" w:space="0" w:color="auto"/>
            <w:left w:val="none" w:sz="0" w:space="0" w:color="auto"/>
            <w:bottom w:val="none" w:sz="0" w:space="0" w:color="auto"/>
            <w:right w:val="none" w:sz="0" w:space="0" w:color="auto"/>
          </w:divBdr>
        </w:div>
      </w:divsChild>
    </w:div>
    <w:div w:id="1825733867">
      <w:bodyDiv w:val="1"/>
      <w:marLeft w:val="0"/>
      <w:marRight w:val="0"/>
      <w:marTop w:val="0"/>
      <w:marBottom w:val="0"/>
      <w:divBdr>
        <w:top w:val="none" w:sz="0" w:space="0" w:color="auto"/>
        <w:left w:val="none" w:sz="0" w:space="0" w:color="auto"/>
        <w:bottom w:val="none" w:sz="0" w:space="0" w:color="auto"/>
        <w:right w:val="none" w:sz="0" w:space="0" w:color="auto"/>
      </w:divBdr>
    </w:div>
    <w:div w:id="190270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tormwater.pca.state.mn.us/index.php/Construction_stormwater_permit" TargetMode="External"/><Relationship Id="rId18" Type="http://schemas.openxmlformats.org/officeDocument/2006/relationships/hyperlink" Target="http://stormwater.pca.state.mn.us/index.php/CADD_images_for_individual_best_management_practices" TargetMode="External"/><Relationship Id="rId26" Type="http://schemas.openxmlformats.org/officeDocument/2006/relationships/hyperlink" Target="https://stormwater.pca.state.mn.us/index.php?title=Minnesota_plant_lists" TargetMode="External"/><Relationship Id="rId39" Type="http://schemas.openxmlformats.org/officeDocument/2006/relationships/hyperlink" Target="http://stormwater.pca.state.mn.us/index.php/Example_construction_access_agreement" TargetMode="External"/><Relationship Id="rId21" Type="http://schemas.openxmlformats.org/officeDocument/2006/relationships/hyperlink" Target="https://stormwater.pca.state.mn.us/index.php?title=File:MIDS_Dry_Swale_Sections-SHEET_2.pdf" TargetMode="External"/><Relationship Id="rId34" Type="http://schemas.openxmlformats.org/officeDocument/2006/relationships/hyperlink" Target="https://stormwater.pca.state.mn.us/index.php?title=Cost-benefit_considerations_for_Infiltration_trench" TargetMode="External"/><Relationship Id="rId42" Type="http://schemas.openxmlformats.org/officeDocument/2006/relationships/hyperlink" Target="https://stormwater.pca.state.mn.us/index.php?title=Pretreatment" TargetMode="External"/><Relationship Id="rId47" Type="http://schemas.openxmlformats.org/officeDocument/2006/relationships/hyperlink" Target="http://stormwater.pca.state.mn.us/index.php/Operation_and_maintenance_of_stormwater_infiltration_practices" TargetMode="External"/><Relationship Id="rId50" Type="http://schemas.openxmlformats.org/officeDocument/2006/relationships/hyperlink" Target="https://stormwater.pca.state.mn.us/index.php?title=Mosquito_control_and_stormwater_management" TargetMode="External"/><Relationship Id="rId55" Type="http://schemas.openxmlformats.org/officeDocument/2006/relationships/hyperlink" Target="http://www.extension.umn.edu/garden/landscaping/" TargetMode="External"/><Relationship Id="rId63" Type="http://schemas.openxmlformats.org/officeDocument/2006/relationships/hyperlink" Target="https://stormwater.pca.state.mn.us/index.php?title=Example_Maintenance_Agreement_1" TargetMode="External"/><Relationship Id="rId68" Type="http://schemas.openxmlformats.org/officeDocument/2006/relationships/hyperlink" Target="https://ncdenr.s3.amazonaws.com/s3fs-public/Water%20Quality/Surface%20Water%20Protection/SPU/SPU%20-%20BMP%20Manual%20Documents/BMPMan-Ch14-GrassSwale-20090608-DWQ-SPU.pdf" TargetMode="Externa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stormwater.pca.state.mn.us/index.php?title=Design_restrictions_for_special_waters" TargetMode="External"/><Relationship Id="rId29" Type="http://schemas.openxmlformats.org/officeDocument/2006/relationships/hyperlink" Target="http://stormwater.pca.state.mn.us/index.php/Construction_stormwater_perm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mwater.pca.state.mn.us/index.php?title=Using_the_treatment_train_approach_to_BMP_selection" TargetMode="External"/><Relationship Id="rId24" Type="http://schemas.openxmlformats.org/officeDocument/2006/relationships/hyperlink" Target="https://stormwater.pca.state.mn.us/index.php?title=Pretreatment" TargetMode="External"/><Relationship Id="rId32" Type="http://schemas.openxmlformats.org/officeDocument/2006/relationships/hyperlink" Target="https://stormwater.pca.state.mn.us/index.php?title=Minnesota_plant_lists" TargetMode="External"/><Relationship Id="rId37" Type="http://schemas.openxmlformats.org/officeDocument/2006/relationships/hyperlink" Target="https://stormwater.pca.state.mn.us/index.php?title=Design_criteria_for_filtration" TargetMode="External"/><Relationship Id="rId40" Type="http://schemas.openxmlformats.org/officeDocument/2006/relationships/hyperlink" Target="http://www.dot.state.mn.us/pre-letting/spec/" TargetMode="External"/><Relationship Id="rId45" Type="http://schemas.openxmlformats.org/officeDocument/2006/relationships/hyperlink" Target="http://stormwater.pca.state.mn.us/index.php/Alleviating_compaction_from_construction_activities" TargetMode="External"/><Relationship Id="rId53" Type="http://schemas.openxmlformats.org/officeDocument/2006/relationships/hyperlink" Target="https://stormwater.pca.state.mn.us/index.php?title=Pretreatment" TargetMode="External"/><Relationship Id="rId58" Type="http://schemas.openxmlformats.org/officeDocument/2006/relationships/hyperlink" Target="http://stormwater.pca.state.mn.us/index.php/Operation_and_maintenance_of_stormwater_infiltration_practices" TargetMode="External"/><Relationship Id="rId66" Type="http://schemas.openxmlformats.org/officeDocument/2006/relationships/hyperlink" Target="http://chesapeakestormwater.net/wp-content/uploads/downloads/2012/06/Visual-Indicators-Form.pdf"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ebsoilsurvey.sc.egov.usda.gov/App/HomePage.htm" TargetMode="External"/><Relationship Id="rId28" Type="http://schemas.openxmlformats.org/officeDocument/2006/relationships/hyperlink" Target="https://stormwater.pca.state.mn.us/index.php?title=Glossary" TargetMode="External"/><Relationship Id="rId36" Type="http://schemas.openxmlformats.org/officeDocument/2006/relationships/hyperlink" Target="https://stormwater.pca.state.mn.us/index.php?title=Design_criteria_for_green_roofs" TargetMode="External"/><Relationship Id="rId49" Type="http://schemas.openxmlformats.org/officeDocument/2006/relationships/hyperlink" Target="http://www.pca.state.mn.us/publications/manuals/stormwaterplants.html" TargetMode="External"/><Relationship Id="rId57" Type="http://schemas.openxmlformats.org/officeDocument/2006/relationships/hyperlink" Target="http://stormwater.pca.state.mn.us/index.php/Operation_and_maintenance_of_stormwater_infiltration_practices" TargetMode="External"/><Relationship Id="rId61" Type="http://schemas.openxmlformats.org/officeDocument/2006/relationships/hyperlink" Target="http://stormwater.pca.state.mn.us/index.php/Operation_and_maintenance_of_stormwater_infiltration_practices" TargetMode="External"/><Relationship Id="rId10" Type="http://schemas.openxmlformats.org/officeDocument/2006/relationships/header" Target="header2.xml"/><Relationship Id="rId19" Type="http://schemas.openxmlformats.org/officeDocument/2006/relationships/hyperlink" Target="https://stormwater.pca.state.mn.us/index.php?title=Links_to_.dwg_files_for_swales" TargetMode="External"/><Relationship Id="rId31" Type="http://schemas.openxmlformats.org/officeDocument/2006/relationships/hyperlink" Target="https://stormwater.pca.state.mn.us/index.php?title=Unified_sizing_criteria" TargetMode="External"/><Relationship Id="rId44" Type="http://schemas.openxmlformats.org/officeDocument/2006/relationships/hyperlink" Target="http://stormwater.pca.state.mn.us/index.php/Alleviating_compaction_from_construction_activities" TargetMode="External"/><Relationship Id="rId52" Type="http://schemas.openxmlformats.org/officeDocument/2006/relationships/hyperlink" Target="http://stormwater.pca.state.mn.us/index.php/Minnesota_plant_lists" TargetMode="External"/><Relationship Id="rId60" Type="http://schemas.openxmlformats.org/officeDocument/2006/relationships/hyperlink" Target="http://stormwater.pca.state.mn.us/index.php/Operation_and_maintenance_of_stormwater_infiltration_practices" TargetMode="External"/><Relationship Id="rId65" Type="http://schemas.openxmlformats.org/officeDocument/2006/relationships/hyperlink" Target="https://stormwater.pca.state.mn.us/index.php?title=Example_Maintenance_Agreement_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mments" Target="comments.xml"/><Relationship Id="rId22" Type="http://schemas.openxmlformats.org/officeDocument/2006/relationships/hyperlink" Target="https://stormwater.pca.state.mn.us/index.php?title=Design_infiltration_rates" TargetMode="External"/><Relationship Id="rId27" Type="http://schemas.openxmlformats.org/officeDocument/2006/relationships/hyperlink" Target="https://stormwater.pca.state.mn.us/index.php?title=Open_vegetated_swale_and_filter_strip_materials_specifications" TargetMode="External"/><Relationship Id="rId30" Type="http://schemas.openxmlformats.org/officeDocument/2006/relationships/hyperlink" Target="https://stormwater.pca.state.mn.us/index.php?title=I._PERMIT_COVERAGE_AND_LIMITATIONS" TargetMode="External"/><Relationship Id="rId35" Type="http://schemas.openxmlformats.org/officeDocument/2006/relationships/hyperlink" Target="https://stormwater.pca.state.mn.us/index.php?title=Design_criteria_for_infiltration" TargetMode="External"/><Relationship Id="rId43" Type="http://schemas.openxmlformats.org/officeDocument/2006/relationships/hyperlink" Target="http://stormwater.pca.state.mn.us/index.php/Construction_stormwater_program" TargetMode="External"/><Relationship Id="rId48" Type="http://schemas.openxmlformats.org/officeDocument/2006/relationships/hyperlink" Target="https://stormwater.pca.state.mn.us/index.php?title=Glossary" TargetMode="External"/><Relationship Id="rId56" Type="http://schemas.openxmlformats.org/officeDocument/2006/relationships/hyperlink" Target="http://stormwater.pca.state.mn.us/index.php/Minnesota_plant_lists" TargetMode="External"/><Relationship Id="rId64" Type="http://schemas.openxmlformats.org/officeDocument/2006/relationships/hyperlink" Target="https://stormwater.pca.state.mn.us/index.php?title=Example_Maintenance_Agreement_2" TargetMode="External"/><Relationship Id="rId69" Type="http://schemas.openxmlformats.org/officeDocument/2006/relationships/hyperlink" Target="http://www.vwrrc.vt.edu/swc/april_22_2010_update/DCR_BMP_Spec_No_3_GRASS_CHANNELS_Final_Draft_v1-8_04132010.htm" TargetMode="External"/><Relationship Id="rId8" Type="http://schemas.openxmlformats.org/officeDocument/2006/relationships/header" Target="header1.xml"/><Relationship Id="rId51" Type="http://schemas.openxmlformats.org/officeDocument/2006/relationships/hyperlink" Target="http://stormwater.pca.state.mn.us/index.php/Potential_stormwater_hotspots"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stormwater.pca.state.mn.us/index.php/Construction_stormwater_permit" TargetMode="External"/><Relationship Id="rId17" Type="http://schemas.openxmlformats.org/officeDocument/2006/relationships/hyperlink" Target="http://stormwater.pca.state.mn.us/index.php/Minnesota_plant_lists" TargetMode="External"/><Relationship Id="rId25" Type="http://schemas.openxmlformats.org/officeDocument/2006/relationships/hyperlink" Target="http://stormwater.pca.state.mn.us/index.php/Cold_climate_impact_on_runoff_management" TargetMode="External"/><Relationship Id="rId33" Type="http://schemas.openxmlformats.org/officeDocument/2006/relationships/hyperlink" Target="https://stormwater.pca.state.mn.us/index.php?title=Operation_and_maintenance_of_Infiltration_trench" TargetMode="External"/><Relationship Id="rId38" Type="http://schemas.openxmlformats.org/officeDocument/2006/relationships/hyperlink" Target="https://stormwater.pca.state.mn.us/index.php?title=Design_criteria_for_bioretention" TargetMode="External"/><Relationship Id="rId46" Type="http://schemas.openxmlformats.org/officeDocument/2006/relationships/hyperlink" Target="http://www.dot.state.mn.us/pre-letting/spec/2016/2016specbook.pdf" TargetMode="External"/><Relationship Id="rId59" Type="http://schemas.openxmlformats.org/officeDocument/2006/relationships/hyperlink" Target="http://stormwater.pca.state.mn.us/index.php/Operation_and_maintenance_of_stormwater_infiltration_practices" TargetMode="External"/><Relationship Id="rId67" Type="http://schemas.openxmlformats.org/officeDocument/2006/relationships/hyperlink" Target="http://purl.umn.edu/116560" TargetMode="External"/><Relationship Id="rId20" Type="http://schemas.openxmlformats.org/officeDocument/2006/relationships/hyperlink" Target="https://stormwater.pca.state.mn.us/index.php?title=File:Swale_Layout2_(1).pdf" TargetMode="External"/><Relationship Id="rId41" Type="http://schemas.openxmlformats.org/officeDocument/2006/relationships/hyperlink" Target="http://www.dot.state.mn.us/pre-letting/spec/2016/2016specbook.pdf" TargetMode="External"/><Relationship Id="rId54" Type="http://schemas.openxmlformats.org/officeDocument/2006/relationships/hyperlink" Target="https://www.pca.state.mn.us/sites/default/files/wq-strm4-16.pdf" TargetMode="External"/><Relationship Id="rId62" Type="http://schemas.openxmlformats.org/officeDocument/2006/relationships/hyperlink" Target="http://www.mda.state.mn.us/plants/pestmanagement/weedcontrol/noxiouslist.aspx" TargetMode="External"/><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4231-BF1B-464A-B263-E5F85EA2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11630</Words>
  <Characters>66295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Limno Tech</Company>
  <LinksUpToDate>false</LinksUpToDate>
  <CharactersWithSpaces>77770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Schlea</dc:creator>
  <cp:lastModifiedBy>Trojan, Mike (MPCA)</cp:lastModifiedBy>
  <cp:revision>2</cp:revision>
  <cp:lastPrinted>2017-12-11T15:46:00Z</cp:lastPrinted>
  <dcterms:created xsi:type="dcterms:W3CDTF">2018-03-07T22:29:00Z</dcterms:created>
  <dcterms:modified xsi:type="dcterms:W3CDTF">2018-03-07T22:29:00Z</dcterms:modified>
</cp:coreProperties>
</file>